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DABF" w14:textId="5F0673AD" w:rsidR="000D4A2A" w:rsidRPr="005E4DE8" w:rsidRDefault="00C17548" w:rsidP="005E4DE8">
      <w:pPr>
        <w:jc w:val="center"/>
        <w:rPr>
          <w:rFonts w:ascii="Times New Roman" w:eastAsia="Times New Roman" w:hAnsi="Times New Roman" w:cs="Times New Roman"/>
          <w:sz w:val="28"/>
          <w:szCs w:val="28"/>
        </w:rPr>
      </w:pPr>
      <w:bookmarkStart w:id="0" w:name="FACT_SHEET_FOR_VACCINATION_PROVIDERS_-_E"/>
      <w:bookmarkStart w:id="1" w:name="SUMMARY_OF_INSTRUCTIONS_FOR_COVID-19_VAC"/>
      <w:bookmarkStart w:id="2" w:name="DESCRIPTION_OF_COVID-19"/>
      <w:bookmarkStart w:id="3" w:name="DOSAGE_AND_ADMINISTRATION"/>
      <w:bookmarkStart w:id="4" w:name="Storage_and_Handling"/>
      <w:bookmarkEnd w:id="0"/>
      <w:bookmarkEnd w:id="1"/>
      <w:bookmarkEnd w:id="2"/>
      <w:bookmarkEnd w:id="3"/>
      <w:bookmarkEnd w:id="4"/>
      <w:r w:rsidRPr="005E4DE8">
        <w:rPr>
          <w:rFonts w:ascii="Times New Roman"/>
          <w:b/>
          <w:color w:val="221F1F"/>
          <w:sz w:val="28"/>
        </w:rPr>
        <w:t xml:space="preserve">FACT SHEET FOR </w:t>
      </w:r>
      <w:r w:rsidR="0008710A">
        <w:rPr>
          <w:rFonts w:ascii="Times New Roman"/>
          <w:b/>
          <w:color w:val="221F1F"/>
          <w:sz w:val="28"/>
        </w:rPr>
        <w:t xml:space="preserve">HEALTHCARE PROVIDERS ADMINISTERING </w:t>
      </w:r>
      <w:r w:rsidR="002001DF">
        <w:rPr>
          <w:rFonts w:ascii="Times New Roman"/>
          <w:b/>
          <w:color w:val="221F1F"/>
          <w:sz w:val="28"/>
        </w:rPr>
        <w:t xml:space="preserve">VACCINE </w:t>
      </w:r>
      <w:r w:rsidR="000F4AF8">
        <w:rPr>
          <w:rFonts w:ascii="Times New Roman"/>
          <w:b/>
          <w:color w:val="221F1F"/>
          <w:sz w:val="28"/>
        </w:rPr>
        <w:t>(</w:t>
      </w:r>
      <w:r w:rsidRPr="005E4DE8">
        <w:rPr>
          <w:rFonts w:ascii="Times New Roman"/>
          <w:b/>
          <w:color w:val="221F1F"/>
          <w:sz w:val="28"/>
        </w:rPr>
        <w:t>VACCINATION PROVIDERS</w:t>
      </w:r>
      <w:r w:rsidR="000F4AF8">
        <w:rPr>
          <w:rFonts w:ascii="Times New Roman"/>
          <w:b/>
          <w:color w:val="221F1F"/>
          <w:sz w:val="28"/>
        </w:rPr>
        <w:t>)</w:t>
      </w:r>
    </w:p>
    <w:p w14:paraId="684ADAC0" w14:textId="77777777" w:rsidR="000D4A2A" w:rsidRPr="005E4DE8" w:rsidRDefault="00C17548" w:rsidP="005E4DE8">
      <w:pPr>
        <w:pStyle w:val="Heading1"/>
        <w:ind w:left="0"/>
        <w:jc w:val="center"/>
        <w:rPr>
          <w:b w:val="0"/>
          <w:bCs w:val="0"/>
        </w:rPr>
      </w:pPr>
      <w:r w:rsidRPr="005E4DE8">
        <w:rPr>
          <w:color w:val="221F1F"/>
        </w:rPr>
        <w:t>EMERGENCY USE AUTHORIZATION (EUA) OF MODERNA COVID-19 VACCINE TO PREVENT CORONAVIRUS DISEASE 2019 (COVID-19)</w:t>
      </w:r>
    </w:p>
    <w:p w14:paraId="684ADAC1" w14:textId="77777777" w:rsidR="000D4A2A" w:rsidRPr="005E4DE8" w:rsidRDefault="000D4A2A" w:rsidP="005E4DE8">
      <w:pPr>
        <w:rPr>
          <w:rFonts w:ascii="Times New Roman" w:eastAsia="Times New Roman" w:hAnsi="Times New Roman" w:cs="Times New Roman"/>
          <w:b/>
          <w:bCs/>
          <w:sz w:val="24"/>
          <w:szCs w:val="24"/>
        </w:rPr>
      </w:pPr>
    </w:p>
    <w:p w14:paraId="684ADAC2" w14:textId="77777777" w:rsidR="000D4A2A" w:rsidRPr="005E4DE8" w:rsidRDefault="00C17548" w:rsidP="005E4DE8">
      <w:pPr>
        <w:pStyle w:val="BodyText"/>
        <w:ind w:left="0"/>
      </w:pPr>
      <w:r w:rsidRPr="005E4DE8">
        <w:rPr>
          <w:color w:val="221F1F"/>
        </w:rPr>
        <w:t xml:space="preserve">The U.S. Food and Drug Administration (FDA) has issued an Emergency Use Authorization (EUA) to permit the emergency use of the unapproved product </w:t>
      </w:r>
      <w:r w:rsidRPr="005E4DE8">
        <w:rPr>
          <w:b/>
          <w:color w:val="221F1F"/>
        </w:rPr>
        <w:t xml:space="preserve">MODERNA COVID-19 VACCINE </w:t>
      </w:r>
      <w:r w:rsidRPr="005E4DE8">
        <w:rPr>
          <w:color w:val="221F1F"/>
        </w:rPr>
        <w:t>for active immunization to prevent COVID-19 in individuals 18 years of age and older.</w:t>
      </w:r>
    </w:p>
    <w:p w14:paraId="684ADAC3" w14:textId="77777777" w:rsidR="000D4A2A" w:rsidRPr="005E4DE8" w:rsidRDefault="000D4A2A" w:rsidP="005E4DE8">
      <w:pPr>
        <w:rPr>
          <w:rFonts w:ascii="Times New Roman" w:eastAsia="Times New Roman" w:hAnsi="Times New Roman" w:cs="Times New Roman"/>
          <w:sz w:val="24"/>
          <w:szCs w:val="24"/>
        </w:rPr>
      </w:pPr>
    </w:p>
    <w:p w14:paraId="684ADAC4" w14:textId="77777777" w:rsidR="000D4A2A" w:rsidRPr="005E4DE8" w:rsidRDefault="00C17548" w:rsidP="005E4DE8">
      <w:pPr>
        <w:pStyle w:val="Heading1"/>
        <w:ind w:left="0"/>
        <w:rPr>
          <w:b w:val="0"/>
          <w:bCs w:val="0"/>
        </w:rPr>
      </w:pPr>
      <w:r w:rsidRPr="005E4DE8">
        <w:t>SUMMARY OF INSTRUCTIONS FOR COVID-19 VACCINATION PROVIDERS</w:t>
      </w:r>
    </w:p>
    <w:p w14:paraId="684ADAC6" w14:textId="4F102806" w:rsidR="000D4A2A" w:rsidRPr="005E4DE8" w:rsidRDefault="00C17548" w:rsidP="005E4DE8">
      <w:pPr>
        <w:pStyle w:val="BodyText"/>
        <w:ind w:left="0"/>
        <w:rPr>
          <w:rFonts w:cs="Times New Roman"/>
        </w:rPr>
      </w:pPr>
      <w:r w:rsidRPr="005E4DE8">
        <w:t>Vaccination providers enrolled in the federal COVID-19 Vaccination Program must report all vaccin</w:t>
      </w:r>
      <w:r w:rsidR="00A47468">
        <w:t>e</w:t>
      </w:r>
      <w:r w:rsidRPr="005E4DE8">
        <w:t xml:space="preserve"> </w:t>
      </w:r>
      <w:r w:rsidR="1116E0A4">
        <w:t>administration</w:t>
      </w:r>
      <w:r>
        <w:t xml:space="preserve"> </w:t>
      </w:r>
      <w:r w:rsidRPr="005E4DE8">
        <w:t>errors, all serious adverse events, cases of Multisystem Inflammatory Syndrome (MIS)</w:t>
      </w:r>
      <w:r w:rsidR="00E536A1" w:rsidRPr="005E4DE8">
        <w:t xml:space="preserve"> in adults</w:t>
      </w:r>
      <w:r w:rsidRPr="005E4DE8">
        <w:t xml:space="preserve">, and cases of COVID-19 that result in hospitalization or death following administration of Moderna COVID-19 Vaccine. </w:t>
      </w:r>
      <w:r w:rsidRPr="3CB41D7C">
        <w:rPr>
          <w:rFonts w:cs="Times New Roman"/>
        </w:rPr>
        <w:t>See “</w:t>
      </w:r>
      <w:r w:rsidR="007D531B" w:rsidRPr="3CB41D7C">
        <w:rPr>
          <w:rFonts w:cs="Times New Roman"/>
          <w:color w:val="0000FF"/>
        </w:rPr>
        <w:t xml:space="preserve">MANDATORY REQUIREMENTS FOR </w:t>
      </w:r>
      <w:r w:rsidR="007D531B" w:rsidRPr="3CB41D7C">
        <w:rPr>
          <w:color w:val="0000FF"/>
        </w:rPr>
        <w:t>THE MODERNA</w:t>
      </w:r>
      <w:r w:rsidRPr="3CB41D7C">
        <w:rPr>
          <w:color w:val="0000FF"/>
        </w:rPr>
        <w:t xml:space="preserve"> COVID-19 VACCINE ADMINISTRATION </w:t>
      </w:r>
      <w:r w:rsidRPr="3CB41D7C">
        <w:rPr>
          <w:color w:val="0000FF"/>
        </w:rPr>
        <w:lastRenderedPageBreak/>
        <w:t>UNDER EMERGENCY USE</w:t>
      </w:r>
      <w:r w:rsidR="00B15347">
        <w:rPr>
          <w:color w:val="0000FF"/>
        </w:rPr>
        <w:t xml:space="preserve"> </w:t>
      </w:r>
      <w:hyperlink w:anchor="_bookmark0" w:history="1">
        <w:r w:rsidRPr="005E4DE8">
          <w:rPr>
            <w:rFonts w:cs="Times New Roman"/>
            <w:color w:val="0000FF"/>
          </w:rPr>
          <w:t>AUTHORIZATION</w:t>
        </w:r>
      </w:hyperlink>
      <w:r w:rsidRPr="005E4DE8">
        <w:rPr>
          <w:rFonts w:cs="Times New Roman"/>
        </w:rPr>
        <w:t>” for reporting requirements.</w:t>
      </w:r>
    </w:p>
    <w:p w14:paraId="684ADAC7" w14:textId="77777777" w:rsidR="000D4A2A" w:rsidRPr="005E4DE8" w:rsidRDefault="000D4A2A">
      <w:pPr>
        <w:spacing w:before="11"/>
        <w:rPr>
          <w:rFonts w:ascii="Times New Roman" w:eastAsia="Times New Roman" w:hAnsi="Times New Roman" w:cs="Times New Roman"/>
          <w:sz w:val="23"/>
          <w:szCs w:val="23"/>
        </w:rPr>
      </w:pPr>
    </w:p>
    <w:p w14:paraId="684ADAC8" w14:textId="77777777" w:rsidR="000D4A2A" w:rsidRPr="005E4DE8" w:rsidRDefault="00C17548" w:rsidP="003A45D6">
      <w:pPr>
        <w:pStyle w:val="BodyText"/>
        <w:numPr>
          <w:ilvl w:val="0"/>
          <w:numId w:val="18"/>
        </w:numPr>
        <w:tabs>
          <w:tab w:val="left" w:pos="821"/>
        </w:tabs>
      </w:pPr>
      <w:r w:rsidRPr="005E4DE8">
        <w:t>The Moderna COVID-19 Vaccine is a suspension for intramuscular injection.</w:t>
      </w:r>
    </w:p>
    <w:p w14:paraId="684ADACA" w14:textId="529B238B" w:rsidR="000D4A2A" w:rsidRPr="00B15347" w:rsidRDefault="00C17548" w:rsidP="00B15347">
      <w:pPr>
        <w:pStyle w:val="ListParagraph"/>
        <w:numPr>
          <w:ilvl w:val="0"/>
          <w:numId w:val="18"/>
        </w:numPr>
        <w:rPr>
          <w:rFonts w:ascii="Times New Roman" w:eastAsia="Times New Roman" w:hAnsi="Times New Roman" w:cs="Times New Roman"/>
          <w:sz w:val="24"/>
          <w:szCs w:val="24"/>
        </w:rPr>
      </w:pPr>
      <w:r w:rsidRPr="00B15347">
        <w:rPr>
          <w:rFonts w:ascii="Times New Roman" w:hAnsi="Times New Roman" w:cs="Times New Roman"/>
          <w:sz w:val="24"/>
          <w:szCs w:val="24"/>
        </w:rPr>
        <w:t>The Moderna COVID-19 Vaccine is administered as</w:t>
      </w:r>
      <w:r w:rsidR="00FD6FE7" w:rsidRPr="00B15347">
        <w:rPr>
          <w:rFonts w:ascii="Times New Roman" w:hAnsi="Times New Roman" w:cs="Times New Roman"/>
          <w:sz w:val="24"/>
          <w:szCs w:val="24"/>
        </w:rPr>
        <w:t xml:space="preserve"> a series of</w:t>
      </w:r>
      <w:r w:rsidRPr="00B15347">
        <w:rPr>
          <w:rFonts w:ascii="Times New Roman" w:hAnsi="Times New Roman" w:cs="Times New Roman"/>
          <w:sz w:val="24"/>
          <w:szCs w:val="24"/>
        </w:rPr>
        <w:t xml:space="preserve"> two doses (0.5 mL each)</w:t>
      </w:r>
      <w:r w:rsidR="3B5F8961" w:rsidRPr="00B15347">
        <w:rPr>
          <w:rFonts w:ascii="Times New Roman" w:hAnsi="Times New Roman" w:cs="Times New Roman"/>
          <w:sz w:val="24"/>
          <w:szCs w:val="24"/>
        </w:rPr>
        <w:t>, given 1 month apart</w:t>
      </w:r>
      <w:r w:rsidRPr="00B15347">
        <w:rPr>
          <w:rFonts w:ascii="Times New Roman" w:hAnsi="Times New Roman" w:cs="Times New Roman"/>
          <w:sz w:val="24"/>
          <w:szCs w:val="24"/>
        </w:rPr>
        <w:t xml:space="preserve">. </w:t>
      </w:r>
    </w:p>
    <w:p w14:paraId="24AF6988" w14:textId="77777777" w:rsidR="00B15347" w:rsidRPr="00B15347" w:rsidRDefault="00B15347" w:rsidP="005E4DE8">
      <w:pPr>
        <w:rPr>
          <w:rFonts w:ascii="Times New Roman" w:eastAsia="Times New Roman" w:hAnsi="Times New Roman" w:cs="Times New Roman"/>
          <w:sz w:val="24"/>
          <w:szCs w:val="24"/>
        </w:rPr>
      </w:pPr>
    </w:p>
    <w:p w14:paraId="684ADACB" w14:textId="46159160" w:rsidR="000D4A2A" w:rsidRPr="005E4DE8" w:rsidRDefault="00C17548" w:rsidP="005E4DE8">
      <w:pPr>
        <w:rPr>
          <w:rFonts w:ascii="Times New Roman" w:eastAsia="Times New Roman" w:hAnsi="Times New Roman" w:cs="Times New Roman"/>
          <w:sz w:val="24"/>
          <w:szCs w:val="24"/>
        </w:rPr>
      </w:pPr>
      <w:r w:rsidRPr="005E4DE8">
        <w:rPr>
          <w:rFonts w:ascii="Times New Roman"/>
          <w:sz w:val="24"/>
        </w:rPr>
        <w:t xml:space="preserve">See the </w:t>
      </w:r>
      <w:r w:rsidR="007D531B" w:rsidRPr="005E4DE8">
        <w:rPr>
          <w:rFonts w:ascii="Times New Roman"/>
          <w:i/>
          <w:color w:val="0000FF"/>
          <w:sz w:val="24"/>
        </w:rPr>
        <w:t>Full EUA Prescribing Information</w:t>
      </w:r>
      <w:r w:rsidRPr="005E4DE8">
        <w:rPr>
          <w:rFonts w:ascii="Times New Roman"/>
          <w:i/>
          <w:color w:val="0000FF"/>
          <w:sz w:val="24"/>
        </w:rPr>
        <w:t xml:space="preserve"> </w:t>
      </w:r>
      <w:r w:rsidRPr="005E4DE8">
        <w:rPr>
          <w:rFonts w:ascii="Times New Roman"/>
          <w:sz w:val="24"/>
        </w:rPr>
        <w:t>for instructions for preparation and administration.</w:t>
      </w:r>
    </w:p>
    <w:p w14:paraId="684ADACC" w14:textId="77777777" w:rsidR="000D4A2A" w:rsidRPr="005E4DE8" w:rsidRDefault="000D4A2A" w:rsidP="005E4DE8">
      <w:pPr>
        <w:rPr>
          <w:rFonts w:ascii="Times New Roman" w:eastAsia="Times New Roman" w:hAnsi="Times New Roman" w:cs="Times New Roman"/>
          <w:sz w:val="24"/>
          <w:szCs w:val="24"/>
        </w:rPr>
      </w:pPr>
    </w:p>
    <w:p w14:paraId="684ADACD" w14:textId="58511E08" w:rsidR="000D4A2A" w:rsidRPr="005E4DE8" w:rsidRDefault="00C17548" w:rsidP="005E4DE8">
      <w:pPr>
        <w:pStyle w:val="BodyText"/>
        <w:ind w:left="0"/>
      </w:pPr>
      <w:r w:rsidRPr="005E4DE8">
        <w:t xml:space="preserve">For information on clinical trials that are testing the use of the Moderna COVID-19 Vaccine for active immunization against COVID-19, please see </w:t>
      </w:r>
      <w:r w:rsidR="00FF2D6E" w:rsidRPr="3CB41D7C">
        <w:rPr>
          <w:rStyle w:val="Hyperlink"/>
        </w:rPr>
        <w:t>www.clinicaltrials.gov</w:t>
      </w:r>
      <w:r w:rsidR="00FF2D6E">
        <w:t>.</w:t>
      </w:r>
    </w:p>
    <w:p w14:paraId="684ADACE" w14:textId="77777777" w:rsidR="000D4A2A" w:rsidRPr="005E4DE8" w:rsidRDefault="000D4A2A" w:rsidP="005E4DE8">
      <w:pPr>
        <w:rPr>
          <w:rFonts w:ascii="Times New Roman" w:eastAsia="Times New Roman" w:hAnsi="Times New Roman" w:cs="Times New Roman"/>
          <w:sz w:val="24"/>
          <w:szCs w:val="24"/>
        </w:rPr>
      </w:pPr>
    </w:p>
    <w:p w14:paraId="684ADACF" w14:textId="3EF43CA0" w:rsidR="000D4A2A" w:rsidRPr="005E4DE8" w:rsidRDefault="00C17548" w:rsidP="005E4DE8">
      <w:pPr>
        <w:pStyle w:val="BodyText"/>
        <w:ind w:left="0"/>
      </w:pPr>
      <w:r w:rsidRPr="005E4DE8">
        <w:t>This Fact Sheet may have been updated. For the most recent Fact Sheet, please see</w:t>
      </w:r>
      <w:r w:rsidR="00FF2D6E" w:rsidRPr="005E4DE8">
        <w:t xml:space="preserve"> </w:t>
      </w:r>
      <w:r w:rsidR="00FF2D6E" w:rsidRPr="00B15347">
        <w:rPr>
          <w:rStyle w:val="Hyperlink"/>
        </w:rPr>
        <w:t>www.</w:t>
      </w:r>
      <w:r w:rsidR="00FF2D6E" w:rsidRPr="3CB41D7C">
        <w:rPr>
          <w:rStyle w:val="Hyperlink"/>
        </w:rPr>
        <w:t>modernatx.com/covid19vaccine-eua</w:t>
      </w:r>
      <w:r w:rsidR="00FF2D6E">
        <w:t>.</w:t>
      </w:r>
    </w:p>
    <w:p w14:paraId="684ADAD0" w14:textId="77777777" w:rsidR="000D4A2A" w:rsidRPr="005E4DE8" w:rsidRDefault="000D4A2A" w:rsidP="005E4DE8">
      <w:pPr>
        <w:rPr>
          <w:rFonts w:ascii="Times New Roman" w:eastAsia="Times New Roman" w:hAnsi="Times New Roman" w:cs="Times New Roman"/>
          <w:sz w:val="24"/>
          <w:szCs w:val="24"/>
        </w:rPr>
      </w:pPr>
    </w:p>
    <w:p w14:paraId="684ADAD1" w14:textId="77777777" w:rsidR="000D4A2A" w:rsidRPr="005E4DE8" w:rsidRDefault="00C17548" w:rsidP="005E4DE8">
      <w:pPr>
        <w:pStyle w:val="Heading1"/>
        <w:ind w:left="0"/>
        <w:rPr>
          <w:b w:val="0"/>
          <w:bCs w:val="0"/>
        </w:rPr>
      </w:pPr>
      <w:r w:rsidRPr="005E4DE8">
        <w:rPr>
          <w:color w:val="221F1F"/>
        </w:rPr>
        <w:t>DESCRIPTION OF COVID-19</w:t>
      </w:r>
    </w:p>
    <w:p w14:paraId="684ADAD2" w14:textId="77777777" w:rsidR="000D4A2A" w:rsidRPr="005E4DE8" w:rsidRDefault="00C17548" w:rsidP="005E4DE8">
      <w:pPr>
        <w:pStyle w:val="BodyText"/>
        <w:ind w:left="0"/>
      </w:pPr>
      <w:r w:rsidRPr="005E4DE8">
        <w:rPr>
          <w:color w:val="221F1F"/>
        </w:rPr>
        <w:t xml:space="preserve">Coronavirus disease 2019 (COVID-19) is an infectious disease caused by the novel coronavirus, SARS-CoV-2, </w:t>
      </w:r>
      <w:r w:rsidRPr="005E4DE8">
        <w:rPr>
          <w:color w:val="221F1F"/>
        </w:rPr>
        <w:lastRenderedPageBreak/>
        <w:t>that appeared in late 2019. It is predominantly a respiratory illness that can affect other organs. People with COVID-19 have reported a wide range of symptoms, ranging from mild symptoms to severe illness. Symptoms may appear 2 to 14 days after exposure to the virus. Symptoms may include: fever or chills; cough; shortness of breath; fatigue; muscle and body aches; headache; new loss of taste or smell; sore throat; congestion or runny nose; nausea or vomiting; diarrhea.</w:t>
      </w:r>
    </w:p>
    <w:p w14:paraId="684ADAD3" w14:textId="77777777" w:rsidR="000D4A2A" w:rsidRPr="005E4DE8" w:rsidRDefault="000D4A2A" w:rsidP="005E4DE8">
      <w:pPr>
        <w:rPr>
          <w:rFonts w:ascii="Times New Roman" w:eastAsia="Times New Roman" w:hAnsi="Times New Roman" w:cs="Times New Roman"/>
          <w:sz w:val="24"/>
          <w:szCs w:val="24"/>
        </w:rPr>
      </w:pPr>
    </w:p>
    <w:p w14:paraId="684ADAD4" w14:textId="77777777" w:rsidR="000D4A2A" w:rsidRPr="005E4DE8" w:rsidRDefault="00C17548" w:rsidP="005E4DE8">
      <w:pPr>
        <w:pStyle w:val="Heading1"/>
        <w:ind w:left="0"/>
        <w:rPr>
          <w:b w:val="0"/>
          <w:bCs w:val="0"/>
        </w:rPr>
      </w:pPr>
      <w:r w:rsidRPr="005E4DE8">
        <w:rPr>
          <w:color w:val="221F1F"/>
        </w:rPr>
        <w:t>DOSAGE AND ADMINISTRATION</w:t>
      </w:r>
    </w:p>
    <w:p w14:paraId="684ADAD5" w14:textId="77777777" w:rsidR="000D4A2A" w:rsidRPr="005E4DE8" w:rsidRDefault="000D4A2A" w:rsidP="005E4DE8">
      <w:pPr>
        <w:rPr>
          <w:rFonts w:ascii="Times New Roman" w:eastAsia="Times New Roman" w:hAnsi="Times New Roman" w:cs="Times New Roman"/>
          <w:b/>
          <w:bCs/>
          <w:sz w:val="24"/>
          <w:szCs w:val="24"/>
        </w:rPr>
      </w:pPr>
    </w:p>
    <w:p w14:paraId="684ADAD6" w14:textId="77777777" w:rsidR="000D4A2A" w:rsidRPr="005E4DE8" w:rsidRDefault="00C17548" w:rsidP="005E4DE8">
      <w:pPr>
        <w:rPr>
          <w:rFonts w:ascii="Times New Roman" w:eastAsia="Times New Roman" w:hAnsi="Times New Roman" w:cs="Times New Roman"/>
          <w:sz w:val="24"/>
          <w:szCs w:val="24"/>
        </w:rPr>
      </w:pPr>
      <w:r w:rsidRPr="005E4DE8">
        <w:rPr>
          <w:rFonts w:ascii="Times New Roman"/>
          <w:b/>
          <w:color w:val="221F1F"/>
          <w:sz w:val="24"/>
        </w:rPr>
        <w:t>Storage and Handling</w:t>
      </w:r>
    </w:p>
    <w:p w14:paraId="684ADAD7" w14:textId="3B3C982C" w:rsidR="000D4A2A" w:rsidRDefault="00EC1018" w:rsidP="005E4DE8">
      <w:pPr>
        <w:rPr>
          <w:rFonts w:ascii="Times New Roman" w:hAnsi="Times New Roman" w:cs="Times New Roman"/>
          <w:sz w:val="24"/>
          <w:szCs w:val="24"/>
        </w:rPr>
      </w:pPr>
      <w:r w:rsidRPr="005E4DE8">
        <w:rPr>
          <w:rFonts w:ascii="Times New Roman" w:hAnsi="Times New Roman" w:cs="Times New Roman"/>
          <w:sz w:val="24"/>
          <w:szCs w:val="24"/>
        </w:rPr>
        <w:t>The</w:t>
      </w:r>
      <w:r w:rsidR="00AD0FCB" w:rsidRPr="005E4DE8">
        <w:rPr>
          <w:rFonts w:ascii="Times New Roman" w:hAnsi="Times New Roman" w:cs="Times New Roman"/>
          <w:sz w:val="24"/>
          <w:szCs w:val="24"/>
        </w:rPr>
        <w:t xml:space="preserve"> storage and handling </w:t>
      </w:r>
      <w:r w:rsidRPr="005E4DE8">
        <w:rPr>
          <w:rFonts w:ascii="Times New Roman" w:hAnsi="Times New Roman" w:cs="Times New Roman"/>
          <w:sz w:val="24"/>
          <w:szCs w:val="24"/>
        </w:rPr>
        <w:t xml:space="preserve">information in this </w:t>
      </w:r>
      <w:r w:rsidR="00831221" w:rsidRPr="005E4DE8">
        <w:rPr>
          <w:rFonts w:ascii="Times New Roman" w:hAnsi="Times New Roman" w:cs="Times New Roman"/>
          <w:sz w:val="24"/>
          <w:szCs w:val="24"/>
        </w:rPr>
        <w:t>F</w:t>
      </w:r>
      <w:r w:rsidRPr="005E4DE8">
        <w:rPr>
          <w:rFonts w:ascii="Times New Roman" w:hAnsi="Times New Roman" w:cs="Times New Roman"/>
          <w:sz w:val="24"/>
          <w:szCs w:val="24"/>
        </w:rPr>
        <w:t xml:space="preserve">act </w:t>
      </w:r>
      <w:r w:rsidR="00831221" w:rsidRPr="005E4DE8">
        <w:rPr>
          <w:rFonts w:ascii="Times New Roman" w:hAnsi="Times New Roman" w:cs="Times New Roman"/>
          <w:sz w:val="24"/>
          <w:szCs w:val="24"/>
        </w:rPr>
        <w:t>S</w:t>
      </w:r>
      <w:r w:rsidRPr="005E4DE8">
        <w:rPr>
          <w:rFonts w:ascii="Times New Roman" w:hAnsi="Times New Roman" w:cs="Times New Roman"/>
          <w:sz w:val="24"/>
          <w:szCs w:val="24"/>
        </w:rPr>
        <w:t xml:space="preserve">heet supersedes the </w:t>
      </w:r>
      <w:r w:rsidR="00AD0FCB" w:rsidRPr="005E4DE8">
        <w:rPr>
          <w:rFonts w:ascii="Times New Roman" w:hAnsi="Times New Roman" w:cs="Times New Roman"/>
          <w:sz w:val="24"/>
          <w:szCs w:val="24"/>
        </w:rPr>
        <w:t xml:space="preserve">storage and handling </w:t>
      </w:r>
      <w:r w:rsidRPr="005E4DE8">
        <w:rPr>
          <w:rFonts w:ascii="Times New Roman" w:hAnsi="Times New Roman" w:cs="Times New Roman"/>
          <w:sz w:val="24"/>
          <w:szCs w:val="24"/>
        </w:rPr>
        <w:t xml:space="preserve">information on the </w:t>
      </w:r>
      <w:r w:rsidR="00AD0FCB" w:rsidRPr="005E4DE8">
        <w:rPr>
          <w:rFonts w:ascii="Times New Roman" w:hAnsi="Times New Roman" w:cs="Times New Roman"/>
          <w:sz w:val="24"/>
          <w:szCs w:val="24"/>
        </w:rPr>
        <w:t>vial</w:t>
      </w:r>
      <w:r w:rsidRPr="005E4DE8">
        <w:rPr>
          <w:rFonts w:ascii="Times New Roman" w:hAnsi="Times New Roman" w:cs="Times New Roman"/>
          <w:sz w:val="24"/>
          <w:szCs w:val="24"/>
        </w:rPr>
        <w:t xml:space="preserve"> and carton label</w:t>
      </w:r>
      <w:r w:rsidR="00AD0FCB" w:rsidRPr="005E4DE8">
        <w:rPr>
          <w:rFonts w:ascii="Times New Roman" w:hAnsi="Times New Roman" w:cs="Times New Roman"/>
          <w:sz w:val="24"/>
          <w:szCs w:val="24"/>
        </w:rPr>
        <w:t>s</w:t>
      </w:r>
      <w:r w:rsidR="00831221" w:rsidRPr="005E4DE8">
        <w:rPr>
          <w:rFonts w:ascii="Times New Roman" w:hAnsi="Times New Roman" w:cs="Times New Roman"/>
          <w:sz w:val="24"/>
          <w:szCs w:val="24"/>
        </w:rPr>
        <w:t>.</w:t>
      </w:r>
    </w:p>
    <w:p w14:paraId="1EA6A0FC" w14:textId="77777777" w:rsidR="00B15347" w:rsidRPr="005E4DE8" w:rsidRDefault="00B15347" w:rsidP="005E4DE8">
      <w:pPr>
        <w:rPr>
          <w:rFonts w:ascii="Times New Roman" w:hAnsi="Times New Roman" w:cs="Times New Roman"/>
          <w:sz w:val="24"/>
          <w:szCs w:val="24"/>
        </w:rPr>
      </w:pPr>
    </w:p>
    <w:p w14:paraId="684ADAD8" w14:textId="77777777" w:rsidR="000D4A2A" w:rsidRPr="005E4DE8" w:rsidRDefault="00C17548" w:rsidP="005E4DE8">
      <w:pPr>
        <w:pStyle w:val="BodyText"/>
        <w:ind w:left="0"/>
      </w:pPr>
      <w:r w:rsidRPr="005E4DE8">
        <w:rPr>
          <w:color w:val="221F1F"/>
          <w:u w:val="single" w:color="221F1F"/>
        </w:rPr>
        <w:t>Storage Prior to Use</w:t>
      </w:r>
    </w:p>
    <w:p w14:paraId="684ADAD9" w14:textId="77777777" w:rsidR="000D4A2A" w:rsidRPr="005E4DE8" w:rsidRDefault="000D4A2A" w:rsidP="005E4DE8">
      <w:pPr>
        <w:rPr>
          <w:rFonts w:ascii="Times New Roman" w:eastAsia="Times New Roman" w:hAnsi="Times New Roman" w:cs="Times New Roman"/>
          <w:sz w:val="17"/>
          <w:szCs w:val="17"/>
        </w:rPr>
      </w:pPr>
    </w:p>
    <w:p w14:paraId="7673978C" w14:textId="77777777" w:rsidR="005E4DE8" w:rsidRDefault="00C17548" w:rsidP="005E4DE8">
      <w:pPr>
        <w:pStyle w:val="BodyText"/>
        <w:ind w:left="0"/>
        <w:rPr>
          <w:color w:val="221F1F"/>
        </w:rPr>
      </w:pPr>
      <w:r w:rsidRPr="005E4DE8">
        <w:rPr>
          <w:color w:val="221F1F"/>
        </w:rPr>
        <w:t>The Moderna COVID-19 Vaccine multiple-dose vials are stored frozen between -25º to -15ºC</w:t>
      </w:r>
    </w:p>
    <w:p w14:paraId="684ADADA" w14:textId="0643E9F9" w:rsidR="000D4A2A" w:rsidRPr="005E4DE8" w:rsidRDefault="00C17548" w:rsidP="005E4DE8">
      <w:pPr>
        <w:pStyle w:val="BodyText"/>
        <w:ind w:left="0"/>
      </w:pPr>
      <w:r w:rsidRPr="005E4DE8">
        <w:rPr>
          <w:color w:val="221F1F"/>
        </w:rPr>
        <w:t>(-13º to 5ºF). Store in the original carton to protect from light. Do not store on dry ice or below</w:t>
      </w:r>
    </w:p>
    <w:p w14:paraId="684ADADC" w14:textId="77777777" w:rsidR="000D4A2A" w:rsidRPr="005E4DE8" w:rsidRDefault="00C17548" w:rsidP="005E4DE8">
      <w:pPr>
        <w:pStyle w:val="BodyText"/>
        <w:ind w:left="0"/>
      </w:pPr>
      <w:bookmarkStart w:id="5" w:name="Dosing_and_Schedule"/>
      <w:bookmarkStart w:id="6" w:name="Dose_Preparation"/>
      <w:bookmarkStart w:id="7" w:name="Administration"/>
      <w:bookmarkEnd w:id="5"/>
      <w:bookmarkEnd w:id="6"/>
      <w:bookmarkEnd w:id="7"/>
      <w:r w:rsidRPr="005E4DE8">
        <w:rPr>
          <w:color w:val="221F1F"/>
        </w:rPr>
        <w:t>-40ºC (-40ºF).</w:t>
      </w:r>
    </w:p>
    <w:p w14:paraId="384366E1" w14:textId="77777777" w:rsidR="00624394" w:rsidRPr="005E4DE8" w:rsidRDefault="00624394" w:rsidP="005E4DE8">
      <w:pPr>
        <w:pStyle w:val="BodyText"/>
        <w:ind w:left="0"/>
        <w:rPr>
          <w:color w:val="221F1F"/>
        </w:rPr>
      </w:pPr>
    </w:p>
    <w:p w14:paraId="684ADADE" w14:textId="4EDABAF7" w:rsidR="000D4A2A" w:rsidRPr="005E4DE8" w:rsidRDefault="00C17548" w:rsidP="005E4DE8">
      <w:pPr>
        <w:pStyle w:val="BodyText"/>
        <w:ind w:left="0"/>
      </w:pPr>
      <w:r w:rsidRPr="005E4DE8">
        <w:rPr>
          <w:color w:val="221F1F"/>
        </w:rPr>
        <w:t xml:space="preserve">Remove the required number of vial(s) from storage and thaw each vial before use. Vials can be stored refrigerated between 2° to </w:t>
      </w:r>
      <w:r w:rsidRPr="000E5703">
        <w:rPr>
          <w:color w:val="221F1F"/>
        </w:rPr>
        <w:t>8</w:t>
      </w:r>
      <w:r w:rsidRPr="005E4DE8">
        <w:rPr>
          <w:color w:val="221F1F"/>
        </w:rPr>
        <w:t>°C (36° to 46°F) for up to 30 days prior to first use. Do not refreeze.</w:t>
      </w:r>
    </w:p>
    <w:p w14:paraId="684ADADF" w14:textId="77777777" w:rsidR="000D4A2A" w:rsidRPr="005E4DE8" w:rsidRDefault="000D4A2A" w:rsidP="005E4DE8">
      <w:pPr>
        <w:rPr>
          <w:rFonts w:ascii="Times New Roman" w:eastAsia="Times New Roman" w:hAnsi="Times New Roman" w:cs="Times New Roman"/>
          <w:sz w:val="24"/>
          <w:szCs w:val="24"/>
        </w:rPr>
      </w:pPr>
    </w:p>
    <w:p w14:paraId="684ADAE0" w14:textId="1C55CEE1" w:rsidR="000D4A2A" w:rsidRPr="005E4DE8" w:rsidRDefault="00C17548" w:rsidP="005E4DE8">
      <w:pPr>
        <w:pStyle w:val="BodyText"/>
        <w:ind w:left="0"/>
      </w:pPr>
      <w:r w:rsidRPr="005E4DE8">
        <w:rPr>
          <w:color w:val="221F1F"/>
        </w:rPr>
        <w:t xml:space="preserve">Unopened vials may be stored between </w:t>
      </w:r>
      <w:r w:rsidRPr="000E5703">
        <w:rPr>
          <w:color w:val="221F1F"/>
        </w:rPr>
        <w:t>8</w:t>
      </w:r>
      <w:r w:rsidRPr="005E4DE8">
        <w:rPr>
          <w:color w:val="221F1F"/>
        </w:rPr>
        <w:t>° to 25°C (46° to 77°F) for up to 12 hours. Do not refreeze.</w:t>
      </w:r>
    </w:p>
    <w:p w14:paraId="684ADAE1" w14:textId="77777777" w:rsidR="000D4A2A" w:rsidRPr="005E4DE8" w:rsidRDefault="000D4A2A" w:rsidP="005E4DE8">
      <w:pPr>
        <w:rPr>
          <w:rFonts w:ascii="Times New Roman" w:eastAsia="Times New Roman" w:hAnsi="Times New Roman" w:cs="Times New Roman"/>
          <w:sz w:val="24"/>
          <w:szCs w:val="24"/>
        </w:rPr>
      </w:pPr>
    </w:p>
    <w:p w14:paraId="684ADAE2" w14:textId="77777777" w:rsidR="000D4A2A" w:rsidRPr="005E4DE8" w:rsidRDefault="00C17548" w:rsidP="005E4DE8">
      <w:pPr>
        <w:pStyle w:val="BodyText"/>
        <w:ind w:left="0"/>
      </w:pPr>
      <w:r w:rsidRPr="005E4DE8">
        <w:rPr>
          <w:color w:val="221F1F"/>
          <w:u w:val="single" w:color="221F1F"/>
        </w:rPr>
        <w:t>Storage After First Puncture of the Vaccine Vial</w:t>
      </w:r>
    </w:p>
    <w:p w14:paraId="684ADAE3" w14:textId="77777777" w:rsidR="000D4A2A" w:rsidRPr="005E4DE8" w:rsidRDefault="000D4A2A" w:rsidP="005E4DE8">
      <w:pPr>
        <w:rPr>
          <w:rFonts w:ascii="Times New Roman" w:eastAsia="Times New Roman" w:hAnsi="Times New Roman" w:cs="Times New Roman"/>
          <w:sz w:val="17"/>
          <w:szCs w:val="17"/>
        </w:rPr>
      </w:pPr>
    </w:p>
    <w:p w14:paraId="684ADAE4" w14:textId="77777777" w:rsidR="000D4A2A" w:rsidRPr="005E4DE8" w:rsidRDefault="00C17548" w:rsidP="005E4DE8">
      <w:pPr>
        <w:pStyle w:val="BodyText"/>
        <w:ind w:left="0"/>
      </w:pPr>
      <w:r w:rsidRPr="005E4DE8">
        <w:rPr>
          <w:color w:val="221F1F"/>
        </w:rPr>
        <w:t>After the first dose has been withdrawn, the vial should be held between 2° to 25°C (36° to 77°F). Discard vial after 6 hours. Do not refreeze.</w:t>
      </w:r>
    </w:p>
    <w:p w14:paraId="684ADAE5" w14:textId="77777777" w:rsidR="000D4A2A" w:rsidRPr="005E4DE8" w:rsidRDefault="000D4A2A" w:rsidP="005E4DE8">
      <w:pPr>
        <w:rPr>
          <w:rFonts w:ascii="Times New Roman" w:eastAsia="Times New Roman" w:hAnsi="Times New Roman" w:cs="Times New Roman"/>
          <w:sz w:val="24"/>
          <w:szCs w:val="24"/>
        </w:rPr>
      </w:pPr>
    </w:p>
    <w:p w14:paraId="684ADAE6" w14:textId="77777777" w:rsidR="000D4A2A" w:rsidRPr="005E4DE8" w:rsidRDefault="00C17548" w:rsidP="005E4DE8">
      <w:pPr>
        <w:pStyle w:val="Heading1"/>
        <w:ind w:left="0"/>
        <w:rPr>
          <w:b w:val="0"/>
          <w:bCs w:val="0"/>
        </w:rPr>
      </w:pPr>
      <w:r w:rsidRPr="005E4DE8">
        <w:rPr>
          <w:color w:val="221F1F"/>
        </w:rPr>
        <w:t>Dosing and Schedule</w:t>
      </w:r>
    </w:p>
    <w:p w14:paraId="684ADAE7" w14:textId="797AA495" w:rsidR="000D4A2A" w:rsidRPr="005E4DE8" w:rsidRDefault="00C17548" w:rsidP="005E4DE8">
      <w:pPr>
        <w:pStyle w:val="BodyText"/>
        <w:ind w:left="0"/>
      </w:pPr>
      <w:r w:rsidRPr="005E4DE8">
        <w:rPr>
          <w:color w:val="221F1F"/>
        </w:rPr>
        <w:t xml:space="preserve">The Moderna COVID-19 Vaccine is administered intramuscularly as </w:t>
      </w:r>
      <w:r w:rsidR="003C4DD5" w:rsidRPr="005E4DE8">
        <w:rPr>
          <w:color w:val="221F1F"/>
        </w:rPr>
        <w:t xml:space="preserve">a series of </w:t>
      </w:r>
      <w:r w:rsidRPr="005E4DE8">
        <w:rPr>
          <w:color w:val="221F1F"/>
        </w:rPr>
        <w:t>two doses (0.5 mL each)</w:t>
      </w:r>
      <w:r w:rsidR="3641C7FC" w:rsidRPr="3CB41D7C">
        <w:rPr>
          <w:color w:val="221F1F"/>
        </w:rPr>
        <w:t xml:space="preserve">, administered </w:t>
      </w:r>
      <w:r w:rsidR="00C63E83">
        <w:rPr>
          <w:color w:val="221F1F"/>
        </w:rPr>
        <w:t>1</w:t>
      </w:r>
      <w:r w:rsidR="3641C7FC" w:rsidRPr="3CB41D7C">
        <w:rPr>
          <w:color w:val="221F1F"/>
        </w:rPr>
        <w:t xml:space="preserve"> month apart</w:t>
      </w:r>
      <w:r w:rsidRPr="005E4DE8">
        <w:rPr>
          <w:color w:val="221F1F"/>
        </w:rPr>
        <w:t>.</w:t>
      </w:r>
    </w:p>
    <w:p w14:paraId="684ADAE8" w14:textId="77777777" w:rsidR="000D4A2A" w:rsidRPr="005E4DE8" w:rsidRDefault="000D4A2A" w:rsidP="005E4DE8">
      <w:pPr>
        <w:rPr>
          <w:rFonts w:ascii="Times New Roman" w:eastAsia="Times New Roman" w:hAnsi="Times New Roman" w:cs="Times New Roman"/>
          <w:sz w:val="24"/>
          <w:szCs w:val="24"/>
        </w:rPr>
      </w:pPr>
    </w:p>
    <w:p w14:paraId="684ADAE9" w14:textId="73F0DB35" w:rsidR="000D4A2A" w:rsidRPr="005E4DE8" w:rsidRDefault="00C17548" w:rsidP="005E4DE8">
      <w:pPr>
        <w:pStyle w:val="BodyText"/>
        <w:ind w:left="0"/>
      </w:pPr>
      <w:r w:rsidRPr="005E4DE8">
        <w:rPr>
          <w:color w:val="221F1F"/>
        </w:rPr>
        <w:t>There are no data available on the interchangeability of the Moderna COVID-19 Vaccine with other COVID-19 vaccines</w:t>
      </w:r>
      <w:r w:rsidR="005B37FC" w:rsidRPr="005E4DE8">
        <w:rPr>
          <w:color w:val="221F1F"/>
        </w:rPr>
        <w:t xml:space="preserve"> to complete the vaccination series</w:t>
      </w:r>
      <w:r w:rsidRPr="005E4DE8">
        <w:rPr>
          <w:color w:val="221F1F"/>
        </w:rPr>
        <w:t>. Individuals who have received one dose of Moderna COVID-19 Vac</w:t>
      </w:r>
      <w:r w:rsidRPr="005E4DE8">
        <w:rPr>
          <w:color w:val="221F1F"/>
        </w:rPr>
        <w:lastRenderedPageBreak/>
        <w:t>cine should receive a second dose of Moderna COVID-19 Vaccine to complete the vaccination series.</w:t>
      </w:r>
    </w:p>
    <w:p w14:paraId="684ADAEA" w14:textId="77777777" w:rsidR="000D4A2A" w:rsidRPr="005E4DE8" w:rsidRDefault="000D4A2A" w:rsidP="005E4DE8">
      <w:pPr>
        <w:rPr>
          <w:rFonts w:ascii="Times New Roman" w:eastAsia="Times New Roman" w:hAnsi="Times New Roman" w:cs="Times New Roman"/>
          <w:sz w:val="24"/>
          <w:szCs w:val="24"/>
        </w:rPr>
      </w:pPr>
    </w:p>
    <w:p w14:paraId="684ADAEB" w14:textId="77777777" w:rsidR="000D4A2A" w:rsidRPr="005E4DE8" w:rsidRDefault="00C17548" w:rsidP="005E4DE8">
      <w:pPr>
        <w:pStyle w:val="Heading1"/>
        <w:ind w:left="0"/>
        <w:rPr>
          <w:b w:val="0"/>
          <w:bCs w:val="0"/>
        </w:rPr>
      </w:pPr>
      <w:r w:rsidRPr="005E4DE8">
        <w:rPr>
          <w:color w:val="221F1F"/>
        </w:rPr>
        <w:t>Dose Preparation</w:t>
      </w:r>
    </w:p>
    <w:p w14:paraId="684ADAED" w14:textId="7FC9DE05" w:rsidR="000D4A2A" w:rsidRPr="005E4DE8" w:rsidRDefault="00C17548" w:rsidP="005E4DE8">
      <w:pPr>
        <w:pStyle w:val="BodyText"/>
        <w:numPr>
          <w:ilvl w:val="0"/>
          <w:numId w:val="13"/>
        </w:numPr>
        <w:tabs>
          <w:tab w:val="left" w:pos="821"/>
        </w:tabs>
        <w:rPr>
          <w:rFonts w:cs="Times New Roman"/>
        </w:rPr>
      </w:pPr>
      <w:r w:rsidRPr="005E4DE8">
        <w:t xml:space="preserve">The Moderna COVID-19 Vaccine multiple-dose vial contains a frozen suspension that </w:t>
      </w:r>
      <w:r w:rsidR="0055784C" w:rsidRPr="005E4DE8">
        <w:t xml:space="preserve">does not contain a preservative </w:t>
      </w:r>
      <w:r w:rsidRPr="005E4DE8">
        <w:t>and must be thawed prior to administration.</w:t>
      </w:r>
    </w:p>
    <w:p w14:paraId="684ADAEE" w14:textId="7108DB71"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Thaw in refrigerated conditions between 2° to 8°C (36° to 46°F) for 2 hours and 30 minutes. </w:t>
      </w:r>
      <w:r w:rsidRPr="3CB41D7C">
        <w:rPr>
          <w:rFonts w:ascii="Calibri" w:eastAsia="Calibri" w:hAnsi="Calibri" w:cs="Calibri"/>
          <w:sz w:val="22"/>
          <w:szCs w:val="22"/>
        </w:rPr>
        <w:t xml:space="preserve"> </w:t>
      </w:r>
      <w:r w:rsidR="3CA85E60" w:rsidRPr="00356EEB">
        <w:rPr>
          <w:color w:val="221F1F"/>
        </w:rPr>
        <w:t>After thawing, let vial stand</w:t>
      </w:r>
      <w:r w:rsidRPr="3CB41D7C">
        <w:rPr>
          <w:color w:val="221F1F"/>
        </w:rPr>
        <w:t xml:space="preserve"> </w:t>
      </w:r>
      <w:r w:rsidRPr="005E4DE8">
        <w:rPr>
          <w:color w:val="221F1F"/>
        </w:rPr>
        <w:t>at room temperature for 15 minutes before administering.</w:t>
      </w:r>
    </w:p>
    <w:p w14:paraId="684ADAEF" w14:textId="77777777" w:rsidR="000D4A2A" w:rsidRPr="005E4DE8" w:rsidRDefault="00C17548" w:rsidP="005E4DE8">
      <w:pPr>
        <w:pStyle w:val="BodyText"/>
        <w:numPr>
          <w:ilvl w:val="0"/>
          <w:numId w:val="13"/>
        </w:numPr>
        <w:tabs>
          <w:tab w:val="left" w:pos="821"/>
        </w:tabs>
      </w:pPr>
      <w:r w:rsidRPr="005E4DE8">
        <w:rPr>
          <w:color w:val="221F1F"/>
        </w:rPr>
        <w:t>Alternatively, thaw at room temperature between 15° to 25°C (59° to 77°F) for 1 hour.</w:t>
      </w:r>
    </w:p>
    <w:p w14:paraId="684ADAF0" w14:textId="7BD76CDE" w:rsidR="000D4A2A" w:rsidRPr="005E4DE8" w:rsidRDefault="00C17548" w:rsidP="005E4DE8">
      <w:pPr>
        <w:pStyle w:val="BodyText"/>
        <w:numPr>
          <w:ilvl w:val="0"/>
          <w:numId w:val="13"/>
        </w:numPr>
        <w:tabs>
          <w:tab w:val="left" w:pos="821"/>
        </w:tabs>
      </w:pPr>
      <w:r w:rsidRPr="005E4DE8">
        <w:rPr>
          <w:color w:val="221F1F"/>
        </w:rPr>
        <w:t xml:space="preserve">After thawing, do not </w:t>
      </w:r>
      <w:r w:rsidR="3ECE3319" w:rsidRPr="3CB41D7C">
        <w:rPr>
          <w:color w:val="221F1F"/>
        </w:rPr>
        <w:t>refreeze</w:t>
      </w:r>
      <w:r w:rsidRPr="005E4DE8">
        <w:rPr>
          <w:color w:val="221F1F"/>
        </w:rPr>
        <w:t>.</w:t>
      </w:r>
    </w:p>
    <w:p w14:paraId="684ADAF1" w14:textId="77777777" w:rsidR="000D4A2A" w:rsidRPr="005E4DE8" w:rsidRDefault="00C17548" w:rsidP="005E4DE8">
      <w:pPr>
        <w:pStyle w:val="BodyText"/>
        <w:numPr>
          <w:ilvl w:val="0"/>
          <w:numId w:val="13"/>
        </w:numPr>
        <w:tabs>
          <w:tab w:val="left" w:pos="821"/>
        </w:tabs>
      </w:pPr>
      <w:r w:rsidRPr="005E4DE8">
        <w:rPr>
          <w:color w:val="221F1F"/>
        </w:rPr>
        <w:t xml:space="preserve">Swirl vial gently after thawing and between each withdrawal. </w:t>
      </w:r>
      <w:r w:rsidRPr="005E4DE8">
        <w:rPr>
          <w:b/>
          <w:color w:val="221F1F"/>
        </w:rPr>
        <w:t xml:space="preserve">Do not shake. </w:t>
      </w:r>
      <w:r w:rsidRPr="005E4DE8">
        <w:rPr>
          <w:color w:val="221F1F"/>
        </w:rPr>
        <w:t>Do not dilute the vaccine.</w:t>
      </w:r>
    </w:p>
    <w:p w14:paraId="684ADAF2" w14:textId="03021876" w:rsidR="000D4A2A" w:rsidRPr="005E4DE8" w:rsidRDefault="00C17548" w:rsidP="005E4DE8">
      <w:pPr>
        <w:pStyle w:val="BodyText"/>
        <w:numPr>
          <w:ilvl w:val="0"/>
          <w:numId w:val="13"/>
        </w:numPr>
        <w:tabs>
          <w:tab w:val="left" w:pos="821"/>
        </w:tabs>
        <w:rPr>
          <w:rFonts w:asciiTheme="minorHAnsi" w:eastAsiaTheme="minorEastAsia" w:hAnsiTheme="minorHAnsi"/>
          <w:color w:val="221F1F"/>
        </w:rPr>
      </w:pPr>
      <w:r w:rsidRPr="005E4DE8">
        <w:rPr>
          <w:color w:val="221F1F"/>
        </w:rPr>
        <w:t xml:space="preserve">Moderna COVID-19 Vaccine is a white to off-white suspension. It may contain white or translucent product-related particulates. </w:t>
      </w:r>
      <w:r w:rsidR="4A909B2E" w:rsidRPr="3CB41D7C">
        <w:rPr>
          <w:color w:val="221F1F"/>
        </w:rPr>
        <w:t xml:space="preserve">Visually </w:t>
      </w:r>
      <w:r w:rsidR="160DCF99" w:rsidRPr="3CB41D7C">
        <w:rPr>
          <w:color w:val="221F1F"/>
        </w:rPr>
        <w:t>i</w:t>
      </w:r>
      <w:r w:rsidRPr="3CB41D7C">
        <w:rPr>
          <w:color w:val="221F1F"/>
        </w:rPr>
        <w:t>nspect</w:t>
      </w:r>
      <w:r w:rsidRPr="005E4DE8">
        <w:rPr>
          <w:color w:val="221F1F"/>
        </w:rPr>
        <w:t xml:space="preserve"> Moderna COVID-19 Vaccine vials for other particulate matter and/or discoloration prior to admin</w:t>
      </w:r>
      <w:r w:rsidRPr="005E4DE8">
        <w:rPr>
          <w:color w:val="221F1F"/>
        </w:rPr>
        <w:lastRenderedPageBreak/>
        <w:t>istration. If either of these conditions exists, the vaccine should not be administered.</w:t>
      </w:r>
    </w:p>
    <w:p w14:paraId="684ADAF3" w14:textId="77777777" w:rsidR="000D4A2A" w:rsidRPr="005E4DE8" w:rsidRDefault="00C17548" w:rsidP="005E4DE8">
      <w:pPr>
        <w:pStyle w:val="BodyText"/>
        <w:numPr>
          <w:ilvl w:val="0"/>
          <w:numId w:val="13"/>
        </w:numPr>
        <w:tabs>
          <w:tab w:val="left" w:pos="821"/>
        </w:tabs>
      </w:pPr>
      <w:r w:rsidRPr="005E4DE8">
        <w:rPr>
          <w:color w:val="221F1F"/>
        </w:rPr>
        <w:t>A maximum of 10 doses can be withdrawn from the multiple-dose vial.</w:t>
      </w:r>
    </w:p>
    <w:p w14:paraId="684ADAF4" w14:textId="0271230A" w:rsidR="000D4A2A" w:rsidRPr="00B15347" w:rsidRDefault="00C17548" w:rsidP="005E4DE8">
      <w:pPr>
        <w:pStyle w:val="BodyText"/>
        <w:numPr>
          <w:ilvl w:val="0"/>
          <w:numId w:val="13"/>
        </w:numPr>
        <w:tabs>
          <w:tab w:val="left" w:pos="821"/>
        </w:tabs>
      </w:pPr>
      <w:r w:rsidRPr="005E4DE8">
        <w:rPr>
          <w:color w:val="221F1F"/>
        </w:rPr>
        <w:t>After the first dose has been withdrawn, the vial should be held between 2° to 25°C (36° to 77°F). Record the date and time of first use on the Moderna COVID-19 Vaccine vial label. Discard vial after 6 hours. Do not refreeze.</w:t>
      </w:r>
    </w:p>
    <w:p w14:paraId="4959E4A4" w14:textId="77777777" w:rsidR="00B15347" w:rsidRPr="005E4DE8" w:rsidRDefault="00B15347" w:rsidP="00B15347">
      <w:pPr>
        <w:pStyle w:val="BodyText"/>
        <w:tabs>
          <w:tab w:val="left" w:pos="821"/>
        </w:tabs>
        <w:ind w:left="720"/>
      </w:pPr>
    </w:p>
    <w:p w14:paraId="684ADAF6" w14:textId="18A54649" w:rsidR="000D4A2A" w:rsidRPr="005E4DE8" w:rsidRDefault="00C17548" w:rsidP="005E4DE8">
      <w:pPr>
        <w:pStyle w:val="Heading1"/>
        <w:ind w:left="0"/>
        <w:rPr>
          <w:b w:val="0"/>
          <w:bCs w:val="0"/>
        </w:rPr>
      </w:pPr>
      <w:r w:rsidRPr="005E4DE8">
        <w:rPr>
          <w:color w:val="221F1F"/>
        </w:rPr>
        <w:t>Administration</w:t>
      </w:r>
      <w:r w:rsidR="008B641E">
        <w:rPr>
          <w:color w:val="221F1F"/>
        </w:rPr>
        <w:t xml:space="preserve"> </w:t>
      </w:r>
    </w:p>
    <w:p w14:paraId="684ADAF7" w14:textId="4F117940" w:rsidR="000D4A2A" w:rsidRPr="005E4DE8" w:rsidRDefault="00C17548" w:rsidP="005E4DE8">
      <w:pPr>
        <w:pStyle w:val="BodyText"/>
        <w:ind w:left="0"/>
      </w:pPr>
      <w:r w:rsidRPr="005E4DE8">
        <w:rPr>
          <w:color w:val="221F1F"/>
        </w:rPr>
        <w:t xml:space="preserve">Visually inspect each dose of Moderna COVID-19 Vaccine in the dosing syringe prior to administration. </w:t>
      </w:r>
      <w:r w:rsidR="4DBA266D" w:rsidRPr="3CB41D7C">
        <w:rPr>
          <w:color w:val="221F1F"/>
        </w:rPr>
        <w:t xml:space="preserve">The white to off-white suspension may contain white or translucent product-related particulates. </w:t>
      </w:r>
      <w:r w:rsidRPr="005E4DE8">
        <w:rPr>
          <w:color w:val="221F1F"/>
        </w:rPr>
        <w:t>During the visual inspection,</w:t>
      </w:r>
    </w:p>
    <w:p w14:paraId="684ADAF8" w14:textId="77777777" w:rsidR="000D4A2A" w:rsidRPr="005E4DE8" w:rsidRDefault="00C17548" w:rsidP="005E4DE8">
      <w:pPr>
        <w:pStyle w:val="BodyText"/>
        <w:numPr>
          <w:ilvl w:val="0"/>
          <w:numId w:val="12"/>
        </w:numPr>
        <w:tabs>
          <w:tab w:val="left" w:pos="821"/>
        </w:tabs>
      </w:pPr>
      <w:r w:rsidRPr="005E4DE8">
        <w:rPr>
          <w:color w:val="221F1F"/>
        </w:rPr>
        <w:t>verify the final dosing volume of 0.5 mL.</w:t>
      </w:r>
    </w:p>
    <w:p w14:paraId="684ADAF9" w14:textId="12677939" w:rsidR="000D4A2A" w:rsidRPr="005E4DE8" w:rsidRDefault="459E8E52" w:rsidP="005E4DE8">
      <w:pPr>
        <w:pStyle w:val="BodyText"/>
        <w:numPr>
          <w:ilvl w:val="0"/>
          <w:numId w:val="12"/>
        </w:numPr>
        <w:tabs>
          <w:tab w:val="left" w:pos="821"/>
        </w:tabs>
        <w:rPr>
          <w:rFonts w:asciiTheme="minorHAnsi" w:eastAsiaTheme="minorEastAsia" w:hAnsiTheme="minorHAnsi"/>
          <w:color w:val="221F1F"/>
        </w:rPr>
      </w:pPr>
      <w:r w:rsidRPr="00CC3CE4">
        <w:rPr>
          <w:rFonts w:cs="Times New Roman"/>
        </w:rPr>
        <w:t>confirm there are no other particulates and that no discoloration is observed</w:t>
      </w:r>
      <w:r w:rsidR="00C17548" w:rsidRPr="0008710A">
        <w:rPr>
          <w:rFonts w:cs="Times New Roman"/>
          <w:color w:val="221F1F"/>
        </w:rPr>
        <w:t>.</w:t>
      </w:r>
    </w:p>
    <w:p w14:paraId="684ADAFB" w14:textId="77777777" w:rsidR="000D4A2A" w:rsidRPr="005E4DE8" w:rsidRDefault="000D4A2A" w:rsidP="005E4DE8">
      <w:pPr>
        <w:rPr>
          <w:rFonts w:ascii="Times New Roman" w:eastAsia="Times New Roman" w:hAnsi="Times New Roman" w:cs="Times New Roman"/>
          <w:sz w:val="24"/>
          <w:szCs w:val="24"/>
        </w:rPr>
      </w:pPr>
    </w:p>
    <w:p w14:paraId="684ADAFC" w14:textId="31BE8FD9" w:rsidR="000D4A2A" w:rsidRPr="005E4DE8" w:rsidRDefault="00C17548" w:rsidP="005E4DE8">
      <w:pPr>
        <w:pStyle w:val="BodyText"/>
        <w:ind w:left="0"/>
        <w:rPr>
          <w:rFonts w:cs="Times New Roman"/>
        </w:rPr>
      </w:pPr>
      <w:bookmarkStart w:id="8" w:name="CONTRAINDICATION"/>
      <w:bookmarkStart w:id="9" w:name="WARNINGS_AND_PRECAUTIONS"/>
      <w:bookmarkStart w:id="10" w:name="ADVERSE_REACTIONS"/>
      <w:bookmarkStart w:id="11" w:name="USE_WITH_OTHER_VACCINES"/>
      <w:bookmarkStart w:id="12" w:name="INFORMATION_TO_PROVIDE_TO_VACCINE_RECIPI"/>
      <w:bookmarkEnd w:id="8"/>
      <w:bookmarkEnd w:id="9"/>
      <w:bookmarkEnd w:id="10"/>
      <w:bookmarkEnd w:id="11"/>
      <w:bookmarkEnd w:id="12"/>
      <w:r w:rsidRPr="005E4DE8">
        <w:rPr>
          <w:rFonts w:cs="Times New Roman"/>
          <w:color w:val="221F1F"/>
        </w:rPr>
        <w:t>If the visual inspection fails, do not administer the vaccine.</w:t>
      </w:r>
    </w:p>
    <w:p w14:paraId="684ADAFD" w14:textId="77777777" w:rsidR="000D4A2A" w:rsidRPr="005E4DE8" w:rsidRDefault="000D4A2A" w:rsidP="005E4DE8">
      <w:pPr>
        <w:rPr>
          <w:rFonts w:ascii="Times New Roman" w:eastAsia="Times New Roman" w:hAnsi="Times New Roman" w:cs="Times New Roman"/>
          <w:sz w:val="24"/>
          <w:szCs w:val="24"/>
        </w:rPr>
      </w:pPr>
    </w:p>
    <w:p w14:paraId="684ADAFE" w14:textId="6B38C778" w:rsidR="000D4A2A" w:rsidRPr="005E4DE8" w:rsidRDefault="00C17548" w:rsidP="005E4DE8">
      <w:pPr>
        <w:pStyle w:val="BodyText"/>
        <w:ind w:left="0"/>
        <w:rPr>
          <w:rFonts w:cs="Times New Roman"/>
        </w:rPr>
      </w:pPr>
      <w:r w:rsidRPr="005E4DE8">
        <w:rPr>
          <w:rFonts w:cs="Times New Roman"/>
          <w:color w:val="221F1F"/>
        </w:rPr>
        <w:t>Administer the Moderna COVID-19 Vaccine intramuscularly</w:t>
      </w:r>
      <w:r w:rsidR="001D1F62">
        <w:rPr>
          <w:rFonts w:cs="Times New Roman"/>
          <w:color w:val="221F1F"/>
        </w:rPr>
        <w:t>, preferably</w:t>
      </w:r>
      <w:r w:rsidRPr="005E4DE8">
        <w:rPr>
          <w:rFonts w:cs="Times New Roman"/>
          <w:color w:val="221F1F"/>
        </w:rPr>
        <w:t xml:space="preserve"> in the deltoid muscle.</w:t>
      </w:r>
    </w:p>
    <w:p w14:paraId="684ADAFF" w14:textId="77777777" w:rsidR="000D4A2A" w:rsidRPr="005E4DE8" w:rsidRDefault="000D4A2A" w:rsidP="005E4DE8">
      <w:pPr>
        <w:rPr>
          <w:rFonts w:ascii="Times New Roman" w:eastAsia="Times New Roman" w:hAnsi="Times New Roman" w:cs="Times New Roman"/>
          <w:sz w:val="24"/>
          <w:szCs w:val="24"/>
        </w:rPr>
      </w:pPr>
    </w:p>
    <w:p w14:paraId="684ADB00" w14:textId="77777777" w:rsidR="000D4A2A" w:rsidRPr="005E4DE8" w:rsidRDefault="00C17548" w:rsidP="005E4DE8">
      <w:pPr>
        <w:pStyle w:val="Heading1"/>
        <w:ind w:left="0"/>
        <w:rPr>
          <w:rFonts w:cs="Times New Roman"/>
          <w:b w:val="0"/>
          <w:bCs w:val="0"/>
        </w:rPr>
      </w:pPr>
      <w:r w:rsidRPr="005E4DE8">
        <w:rPr>
          <w:rFonts w:cs="Times New Roman"/>
          <w:color w:val="221F1F"/>
        </w:rPr>
        <w:t>CONTRAINDICATION</w:t>
      </w:r>
    </w:p>
    <w:p w14:paraId="684ADB01" w14:textId="4B4C8D2D" w:rsidR="000D4A2A" w:rsidRPr="005E4DE8" w:rsidRDefault="00C17548" w:rsidP="005E4DE8">
      <w:pPr>
        <w:pStyle w:val="BodyText"/>
        <w:ind w:left="0"/>
        <w:rPr>
          <w:rFonts w:cs="Times New Roman"/>
        </w:rPr>
      </w:pPr>
      <w:r w:rsidRPr="005E4DE8">
        <w:rPr>
          <w:rFonts w:cs="Times New Roman"/>
        </w:rPr>
        <w:t>Do not administer the Moderna COVID-19 Vaccine to individuals with a known history of a severe allergic reaction (e.g., anaphylaxis) to a previous dose of the Moderna COVID-19 Vaccine or any component of the Moderna COVID-19 Vaccine (</w:t>
      </w:r>
      <w:r w:rsidRPr="005E4DE8">
        <w:rPr>
          <w:rFonts w:cs="Times New Roman"/>
          <w:i/>
        </w:rPr>
        <w:t xml:space="preserve">see </w:t>
      </w:r>
      <w:r w:rsidR="0053052D" w:rsidRPr="005E4DE8">
        <w:rPr>
          <w:rFonts w:cs="Times New Roman"/>
          <w:i/>
          <w:color w:val="0000FF"/>
        </w:rPr>
        <w:t>Full EUA Prescribing</w:t>
      </w:r>
      <w:r w:rsidRPr="005E4DE8">
        <w:rPr>
          <w:rFonts w:cs="Times New Roman"/>
          <w:i/>
          <w:color w:val="0000FF"/>
        </w:rPr>
        <w:t xml:space="preserve"> </w:t>
      </w:r>
      <w:hyperlink w:anchor="_bookmark1" w:history="1">
        <w:r w:rsidRPr="005E4DE8">
          <w:rPr>
            <w:rFonts w:cs="Times New Roman"/>
            <w:i/>
            <w:color w:val="0000FF"/>
          </w:rPr>
          <w:t>Information</w:t>
        </w:r>
      </w:hyperlink>
      <w:r w:rsidRPr="005E4DE8">
        <w:rPr>
          <w:rFonts w:cs="Times New Roman"/>
        </w:rPr>
        <w:t>).</w:t>
      </w:r>
    </w:p>
    <w:p w14:paraId="684ADB02" w14:textId="77777777" w:rsidR="000D4A2A" w:rsidRPr="005E4DE8" w:rsidRDefault="000D4A2A" w:rsidP="005E4DE8">
      <w:pPr>
        <w:rPr>
          <w:rFonts w:ascii="Times New Roman" w:eastAsia="Times New Roman" w:hAnsi="Times New Roman" w:cs="Times New Roman"/>
          <w:sz w:val="24"/>
          <w:szCs w:val="24"/>
        </w:rPr>
      </w:pPr>
    </w:p>
    <w:p w14:paraId="684ADB03" w14:textId="77777777" w:rsidR="000D4A2A" w:rsidRPr="005E4DE8" w:rsidRDefault="00C17548" w:rsidP="005E4DE8">
      <w:pPr>
        <w:pStyle w:val="Heading1"/>
        <w:ind w:left="0"/>
        <w:rPr>
          <w:rFonts w:cs="Times New Roman"/>
          <w:b w:val="0"/>
          <w:bCs w:val="0"/>
        </w:rPr>
      </w:pPr>
      <w:r w:rsidRPr="005E4DE8">
        <w:rPr>
          <w:rFonts w:cs="Times New Roman"/>
          <w:color w:val="221F1F"/>
        </w:rPr>
        <w:t>WARNINGS AND PRECAUTIONS</w:t>
      </w:r>
    </w:p>
    <w:p w14:paraId="684ADB04" w14:textId="77777777" w:rsidR="000D4A2A" w:rsidRPr="005E4DE8" w:rsidRDefault="00C17548" w:rsidP="005E4DE8">
      <w:pPr>
        <w:pStyle w:val="BodyText"/>
        <w:ind w:left="0"/>
        <w:rPr>
          <w:rFonts w:cs="Times New Roman"/>
        </w:rPr>
      </w:pPr>
      <w:r w:rsidRPr="005E4DE8">
        <w:rPr>
          <w:rFonts w:cs="Times New Roman"/>
          <w:color w:val="221F1F"/>
        </w:rPr>
        <w:t xml:space="preserve">Appropriate medical treatment to manage immediate allergic reactions must be immediately available in the event an acute anaphylactic reaction occurs following administration of </w:t>
      </w:r>
      <w:r w:rsidRPr="005E4DE8">
        <w:rPr>
          <w:rFonts w:cs="Times New Roman"/>
        </w:rPr>
        <w:t>the Moderna COVID-19 Vaccine</w:t>
      </w:r>
      <w:r w:rsidRPr="005E4DE8">
        <w:rPr>
          <w:rFonts w:cs="Times New Roman"/>
          <w:color w:val="221F1F"/>
        </w:rPr>
        <w:t>.</w:t>
      </w:r>
    </w:p>
    <w:p w14:paraId="684ADB05" w14:textId="77777777" w:rsidR="000D4A2A" w:rsidRPr="005E4DE8" w:rsidRDefault="000D4A2A" w:rsidP="005E4DE8">
      <w:pPr>
        <w:rPr>
          <w:rFonts w:ascii="Times New Roman" w:eastAsia="Times New Roman" w:hAnsi="Times New Roman" w:cs="Times New Roman"/>
          <w:sz w:val="24"/>
          <w:szCs w:val="24"/>
        </w:rPr>
      </w:pPr>
    </w:p>
    <w:p w14:paraId="684ADB06" w14:textId="77777777" w:rsidR="000D4A2A" w:rsidRPr="005E4DE8" w:rsidRDefault="00C17548" w:rsidP="005E4DE8">
      <w:pPr>
        <w:pStyle w:val="BodyText"/>
        <w:ind w:left="0"/>
        <w:rPr>
          <w:rFonts w:cs="Times New Roman"/>
        </w:rPr>
      </w:pPr>
      <w:r w:rsidRPr="005E4DE8">
        <w:rPr>
          <w:rFonts w:cs="Times New Roman"/>
          <w:color w:val="221F1F"/>
        </w:rPr>
        <w:t xml:space="preserve">Immunocompromised persons, including individuals receiving immunosuppressant therapy, may have a diminished immune response to </w:t>
      </w:r>
      <w:r w:rsidRPr="005E4DE8">
        <w:rPr>
          <w:rFonts w:cs="Times New Roman"/>
        </w:rPr>
        <w:t>the Moderna COVID-19 Vaccine.</w:t>
      </w:r>
    </w:p>
    <w:p w14:paraId="684ADB07" w14:textId="77777777" w:rsidR="000D4A2A" w:rsidRPr="005E4DE8" w:rsidRDefault="000D4A2A" w:rsidP="005E4DE8">
      <w:pPr>
        <w:rPr>
          <w:rFonts w:ascii="Times New Roman" w:eastAsia="Times New Roman" w:hAnsi="Times New Roman" w:cs="Times New Roman"/>
          <w:sz w:val="24"/>
          <w:szCs w:val="24"/>
        </w:rPr>
      </w:pPr>
    </w:p>
    <w:p w14:paraId="684ADB08" w14:textId="77777777" w:rsidR="000D4A2A" w:rsidRPr="005E4DE8" w:rsidRDefault="00C17548" w:rsidP="005E4DE8">
      <w:pPr>
        <w:pStyle w:val="BodyText"/>
        <w:ind w:left="0"/>
        <w:rPr>
          <w:rFonts w:cs="Times New Roman"/>
        </w:rPr>
      </w:pPr>
      <w:r w:rsidRPr="005E4DE8">
        <w:rPr>
          <w:rFonts w:cs="Times New Roman"/>
        </w:rPr>
        <w:t xml:space="preserve">The Moderna COVID-19 Vaccine </w:t>
      </w:r>
      <w:r w:rsidRPr="005E4DE8">
        <w:rPr>
          <w:rFonts w:cs="Times New Roman"/>
          <w:color w:val="221F1F"/>
        </w:rPr>
        <w:t>may not protect all vaccine recipients.</w:t>
      </w:r>
    </w:p>
    <w:p w14:paraId="684ADB09" w14:textId="77777777" w:rsidR="000D4A2A" w:rsidRPr="005E4DE8" w:rsidRDefault="000D4A2A" w:rsidP="005E4DE8">
      <w:pPr>
        <w:rPr>
          <w:rFonts w:ascii="Times New Roman" w:eastAsia="Times New Roman" w:hAnsi="Times New Roman" w:cs="Times New Roman"/>
          <w:sz w:val="24"/>
          <w:szCs w:val="24"/>
        </w:rPr>
      </w:pPr>
    </w:p>
    <w:p w14:paraId="684ADB0A" w14:textId="3B1F83B1" w:rsidR="000D4A2A" w:rsidRPr="005E4DE8" w:rsidRDefault="00C17548" w:rsidP="005E4DE8">
      <w:pPr>
        <w:rPr>
          <w:rFonts w:ascii="Times New Roman" w:eastAsia="Times New Roman" w:hAnsi="Times New Roman" w:cs="Times New Roman"/>
          <w:sz w:val="24"/>
          <w:szCs w:val="24"/>
        </w:rPr>
      </w:pPr>
      <w:r w:rsidRPr="005E4DE8">
        <w:rPr>
          <w:rFonts w:ascii="Times New Roman" w:hAnsi="Times New Roman" w:cs="Times New Roman"/>
          <w:color w:val="221F1F"/>
          <w:sz w:val="24"/>
          <w:szCs w:val="24"/>
        </w:rPr>
        <w:t xml:space="preserve">See the </w:t>
      </w:r>
      <w:r w:rsidR="00FF2D6E" w:rsidRPr="005E4DE8">
        <w:rPr>
          <w:rFonts w:ascii="Times New Roman" w:hAnsi="Times New Roman" w:cs="Times New Roman"/>
          <w:i/>
          <w:color w:val="0000FF"/>
          <w:sz w:val="24"/>
          <w:szCs w:val="24"/>
        </w:rPr>
        <w:t>Full EUA Prescribing Information</w:t>
      </w:r>
      <w:r w:rsidRPr="005E4DE8">
        <w:rPr>
          <w:rFonts w:ascii="Times New Roman" w:hAnsi="Times New Roman" w:cs="Times New Roman"/>
          <w:i/>
          <w:color w:val="0000FF"/>
          <w:sz w:val="24"/>
          <w:szCs w:val="24"/>
        </w:rPr>
        <w:t xml:space="preserve"> </w:t>
      </w:r>
      <w:r w:rsidRPr="005E4DE8">
        <w:rPr>
          <w:rFonts w:ascii="Times New Roman" w:hAnsi="Times New Roman" w:cs="Times New Roman"/>
          <w:color w:val="221F1F"/>
          <w:sz w:val="24"/>
          <w:szCs w:val="24"/>
        </w:rPr>
        <w:t xml:space="preserve">for additional </w:t>
      </w:r>
      <w:r w:rsidRPr="005E4DE8">
        <w:rPr>
          <w:rFonts w:ascii="Times New Roman" w:hAnsi="Times New Roman" w:cs="Times New Roman"/>
          <w:color w:val="221F1F"/>
          <w:sz w:val="24"/>
          <w:szCs w:val="24"/>
        </w:rPr>
        <w:lastRenderedPageBreak/>
        <w:t>Warnings and Precautions.</w:t>
      </w:r>
    </w:p>
    <w:p w14:paraId="684ADB0B" w14:textId="77777777" w:rsidR="000D4A2A" w:rsidRPr="004C02C0" w:rsidRDefault="000D4A2A" w:rsidP="004C02C0">
      <w:pPr>
        <w:rPr>
          <w:rFonts w:ascii="Times New Roman" w:eastAsia="Times New Roman" w:hAnsi="Times New Roman" w:cs="Times New Roman"/>
          <w:sz w:val="24"/>
          <w:szCs w:val="24"/>
        </w:rPr>
      </w:pPr>
    </w:p>
    <w:p w14:paraId="684ADB0C" w14:textId="77777777" w:rsidR="000D4A2A" w:rsidRPr="004C02C0" w:rsidRDefault="00C17548" w:rsidP="004C02C0">
      <w:pPr>
        <w:pStyle w:val="Heading1"/>
        <w:ind w:left="0"/>
        <w:rPr>
          <w:rFonts w:cs="Times New Roman"/>
          <w:b w:val="0"/>
          <w:bCs w:val="0"/>
        </w:rPr>
      </w:pPr>
      <w:r w:rsidRPr="004C02C0">
        <w:rPr>
          <w:rFonts w:cs="Times New Roman"/>
          <w:color w:val="221F1F"/>
        </w:rPr>
        <w:t>ADVERSE REACTIONS</w:t>
      </w:r>
    </w:p>
    <w:p w14:paraId="684ADB0E" w14:textId="37CBE129" w:rsidR="000D4A2A" w:rsidRPr="004C02C0" w:rsidRDefault="00C17548" w:rsidP="004C02C0">
      <w:pPr>
        <w:pStyle w:val="BodyText"/>
        <w:ind w:left="0"/>
        <w:rPr>
          <w:rFonts w:cs="Times New Roman"/>
        </w:rPr>
      </w:pPr>
      <w:r w:rsidRPr="004C02C0">
        <w:rPr>
          <w:rFonts w:cs="Times New Roman"/>
        </w:rPr>
        <w:t>Common adverse reactions that have been reported for the Moderna COVID-19 Vaccine are pain at the injection site, fatigue, headache, myalgia, arthralgia, chills, gastrointestinal symptoms, lymphadenopathy, fever, swelling at the injection site, and erythema at the injection site</w:t>
      </w:r>
      <w:r w:rsidR="5D402C38" w:rsidRPr="3CB41D7C">
        <w:rPr>
          <w:rFonts w:cs="Times New Roman"/>
        </w:rPr>
        <w:t>.</w:t>
      </w:r>
      <w:r w:rsidRPr="3CB41D7C">
        <w:rPr>
          <w:rFonts w:cs="Times New Roman"/>
        </w:rPr>
        <w:t xml:space="preserve"> </w:t>
      </w:r>
      <w:r w:rsidR="00ED4CAC" w:rsidRPr="3CB41D7C">
        <w:rPr>
          <w:rFonts w:cs="Times New Roman"/>
        </w:rPr>
        <w:t>(</w:t>
      </w:r>
      <w:r w:rsidR="169F444C" w:rsidRPr="3CB41D7C">
        <w:rPr>
          <w:rFonts w:cs="Times New Roman"/>
        </w:rPr>
        <w:t>S</w:t>
      </w:r>
      <w:r w:rsidR="00A01C2F" w:rsidRPr="3CB41D7C">
        <w:rPr>
          <w:rFonts w:cs="Times New Roman"/>
        </w:rPr>
        <w:t>ee</w:t>
      </w:r>
      <w:r w:rsidR="00A01C2F" w:rsidRPr="004C02C0">
        <w:rPr>
          <w:rFonts w:cs="Times New Roman"/>
        </w:rPr>
        <w:t xml:space="preserve"> </w:t>
      </w:r>
      <w:r w:rsidR="00ED4CAC" w:rsidRPr="3CB41D7C">
        <w:rPr>
          <w:rFonts w:eastAsiaTheme="minorEastAsia" w:cs="Times New Roman"/>
          <w:i/>
          <w:color w:val="0000FF"/>
        </w:rPr>
        <w:t>Full EUA Prescribing Information</w:t>
      </w:r>
      <w:r w:rsidR="00ED4CAC" w:rsidRPr="004C02C0">
        <w:rPr>
          <w:rFonts w:cs="Times New Roman"/>
        </w:rPr>
        <w:t>)</w:t>
      </w:r>
    </w:p>
    <w:p w14:paraId="684ADB0F" w14:textId="77777777" w:rsidR="000D4A2A" w:rsidRPr="004C02C0" w:rsidRDefault="000D4A2A" w:rsidP="004C02C0">
      <w:pPr>
        <w:rPr>
          <w:rFonts w:ascii="Times New Roman" w:eastAsia="Times New Roman" w:hAnsi="Times New Roman" w:cs="Times New Roman"/>
          <w:sz w:val="24"/>
          <w:szCs w:val="24"/>
        </w:rPr>
      </w:pPr>
    </w:p>
    <w:p w14:paraId="684ADB10" w14:textId="77777777" w:rsidR="000D4A2A" w:rsidRPr="004C02C0" w:rsidRDefault="00C17548" w:rsidP="004C02C0">
      <w:pPr>
        <w:pStyle w:val="BodyText"/>
        <w:ind w:left="0"/>
        <w:rPr>
          <w:rFonts w:cs="Times New Roman"/>
        </w:rPr>
      </w:pPr>
      <w:r w:rsidRPr="004C02C0">
        <w:rPr>
          <w:rFonts w:cs="Times New Roman"/>
        </w:rPr>
        <w:t>Additional adverse reactions, some of which may be serious, may become apparent with more widespread use of the Moderna COVID-19 Vaccine.</w:t>
      </w:r>
    </w:p>
    <w:p w14:paraId="684ADB11" w14:textId="77777777" w:rsidR="000D4A2A" w:rsidRPr="004C02C0" w:rsidRDefault="000D4A2A" w:rsidP="004C02C0">
      <w:pPr>
        <w:rPr>
          <w:rFonts w:ascii="Times New Roman" w:eastAsia="Times New Roman" w:hAnsi="Times New Roman" w:cs="Times New Roman"/>
          <w:sz w:val="24"/>
          <w:szCs w:val="24"/>
        </w:rPr>
      </w:pPr>
    </w:p>
    <w:p w14:paraId="684ADB12" w14:textId="77777777" w:rsidR="000D4A2A" w:rsidRPr="004C02C0" w:rsidRDefault="00C17548" w:rsidP="004C02C0">
      <w:pPr>
        <w:pStyle w:val="Heading1"/>
        <w:ind w:left="0"/>
        <w:rPr>
          <w:rFonts w:cs="Times New Roman"/>
          <w:b w:val="0"/>
          <w:bCs w:val="0"/>
        </w:rPr>
      </w:pPr>
      <w:r w:rsidRPr="004C02C0">
        <w:rPr>
          <w:rFonts w:cs="Times New Roman"/>
          <w:color w:val="221F1F"/>
        </w:rPr>
        <w:t>USE WITH OTHER VACCINES</w:t>
      </w:r>
    </w:p>
    <w:p w14:paraId="684ADB13" w14:textId="77777777" w:rsidR="000D4A2A" w:rsidRPr="004C02C0" w:rsidRDefault="00C17548" w:rsidP="004C02C0">
      <w:pPr>
        <w:pStyle w:val="BodyText"/>
        <w:ind w:left="0"/>
        <w:rPr>
          <w:rFonts w:cs="Times New Roman"/>
        </w:rPr>
      </w:pPr>
      <w:r w:rsidRPr="004C02C0">
        <w:rPr>
          <w:rFonts w:cs="Times New Roman"/>
          <w:color w:val="221F1F"/>
        </w:rPr>
        <w:t>There is no information on the co-administration of the Moderna COVID-19 Vaccine with other vaccines.</w:t>
      </w:r>
    </w:p>
    <w:p w14:paraId="684ADB14" w14:textId="77777777" w:rsidR="000D4A2A" w:rsidRPr="004C02C0" w:rsidRDefault="000D4A2A" w:rsidP="004C02C0">
      <w:pPr>
        <w:rPr>
          <w:rFonts w:ascii="Times New Roman" w:eastAsia="Times New Roman" w:hAnsi="Times New Roman" w:cs="Times New Roman"/>
          <w:sz w:val="24"/>
          <w:szCs w:val="24"/>
        </w:rPr>
      </w:pPr>
    </w:p>
    <w:p w14:paraId="684ADB15" w14:textId="77777777" w:rsidR="000D4A2A" w:rsidRPr="004C02C0" w:rsidRDefault="00C17548" w:rsidP="004C02C0">
      <w:pPr>
        <w:pStyle w:val="Heading1"/>
        <w:ind w:left="0"/>
        <w:rPr>
          <w:rFonts w:cs="Times New Roman"/>
          <w:b w:val="0"/>
          <w:bCs w:val="0"/>
        </w:rPr>
      </w:pPr>
      <w:r w:rsidRPr="004C02C0">
        <w:rPr>
          <w:rFonts w:cs="Times New Roman"/>
        </w:rPr>
        <w:t>INFORMATION TO PROVIDE TO VACCINE RECIPIENTS/CAREGIVERS</w:t>
      </w:r>
    </w:p>
    <w:p w14:paraId="684ADB16" w14:textId="21A7BEA7" w:rsidR="000D4A2A" w:rsidRPr="004C02C0" w:rsidRDefault="00C17548" w:rsidP="004C02C0">
      <w:pPr>
        <w:pStyle w:val="BodyText"/>
        <w:ind w:left="0"/>
        <w:rPr>
          <w:rFonts w:cs="Times New Roman"/>
        </w:rPr>
      </w:pPr>
      <w:r w:rsidRPr="004C02C0">
        <w:rPr>
          <w:rFonts w:cs="Times New Roman"/>
        </w:rPr>
        <w:t>As the vaccination provider, you must communicate to the recipient or their caregiver, information consistent with the “Fact Sheet for Recipients and Caregivers” (</w:t>
      </w:r>
      <w:r w:rsidR="00AC44F1" w:rsidRPr="004C02C0">
        <w:rPr>
          <w:rFonts w:cs="Times New Roman"/>
        </w:rPr>
        <w:t xml:space="preserve">and provide a </w:t>
      </w:r>
      <w:r w:rsidR="00AC44F1" w:rsidRPr="004C02C0">
        <w:rPr>
          <w:rFonts w:cs="Times New Roman"/>
        </w:rPr>
        <w:lastRenderedPageBreak/>
        <w:t xml:space="preserve">copy or direct the individual to the website </w:t>
      </w:r>
      <w:r w:rsidR="00187DD8" w:rsidRPr="00187DD8">
        <w:rPr>
          <w:rStyle w:val="Hyperlink"/>
          <w:rFonts w:cs="Times New Roman"/>
        </w:rPr>
        <w:t>www.modernatx.com/covid19vaccine-eua</w:t>
      </w:r>
      <w:r w:rsidR="00187DD8" w:rsidRPr="00B15347" w:rsidDel="00187DD8">
        <w:rPr>
          <w:rStyle w:val="Hyperlink"/>
          <w:rFonts w:cs="Times New Roman"/>
          <w:u w:val="none"/>
        </w:rPr>
        <w:t xml:space="preserve"> </w:t>
      </w:r>
      <w:r w:rsidR="00AC44F1" w:rsidRPr="004C02C0">
        <w:rPr>
          <w:rFonts w:cs="Times New Roman"/>
        </w:rPr>
        <w:t>to obtain the Fact Sheet</w:t>
      </w:r>
      <w:r w:rsidRPr="004C02C0">
        <w:rPr>
          <w:rFonts w:cs="Times New Roman"/>
        </w:rPr>
        <w:t>) prior to the individual receiving the Moderna COVID-19 Vaccine, including:</w:t>
      </w:r>
    </w:p>
    <w:p w14:paraId="684ADB17" w14:textId="77777777" w:rsidR="000D4A2A" w:rsidRPr="005E4DE8" w:rsidRDefault="00C17548" w:rsidP="004C02C0">
      <w:pPr>
        <w:pStyle w:val="BodyText"/>
        <w:numPr>
          <w:ilvl w:val="0"/>
          <w:numId w:val="14"/>
        </w:numPr>
        <w:tabs>
          <w:tab w:val="left" w:pos="821"/>
        </w:tabs>
      </w:pPr>
      <w:r w:rsidRPr="005E4DE8">
        <w:t>FDA has authorized the emergency use of the Moderna COVID-19 Vaccine, which is not an FDA-approved vaccine.</w:t>
      </w:r>
    </w:p>
    <w:p w14:paraId="67E32C38" w14:textId="77777777" w:rsidR="009831CF" w:rsidRPr="005E4DE8" w:rsidRDefault="009831CF" w:rsidP="004C02C0">
      <w:pPr>
        <w:pStyle w:val="BodyText"/>
        <w:numPr>
          <w:ilvl w:val="0"/>
          <w:numId w:val="14"/>
        </w:numPr>
        <w:tabs>
          <w:tab w:val="left" w:pos="821"/>
        </w:tabs>
      </w:pPr>
      <w:r w:rsidRPr="005E4DE8">
        <w:t>The recipient or their caregiver has the option to accept or refuse the Moderna COVID-19 Vaccine.</w:t>
      </w:r>
    </w:p>
    <w:p w14:paraId="399D3999" w14:textId="7BE833F3" w:rsidR="0091268F" w:rsidRPr="005E4DE8" w:rsidRDefault="00C17548" w:rsidP="004C02C0">
      <w:pPr>
        <w:pStyle w:val="BodyText"/>
        <w:numPr>
          <w:ilvl w:val="0"/>
          <w:numId w:val="14"/>
        </w:numPr>
        <w:tabs>
          <w:tab w:val="left" w:pos="821"/>
        </w:tabs>
      </w:pPr>
      <w:r w:rsidRPr="005E4DE8">
        <w:t>The significant known and potential risks and benefits of the Moderna COVID-19 Vaccine, and the extent to which such risks and benefits are unknown.</w:t>
      </w:r>
    </w:p>
    <w:p w14:paraId="5EE044C7" w14:textId="43B2B381" w:rsidR="00B7327E" w:rsidRPr="005E4DE8" w:rsidRDefault="00B7327E" w:rsidP="004C02C0">
      <w:pPr>
        <w:pStyle w:val="BodyText"/>
        <w:numPr>
          <w:ilvl w:val="0"/>
          <w:numId w:val="14"/>
        </w:numPr>
        <w:tabs>
          <w:tab w:val="left" w:pos="821"/>
        </w:tabs>
      </w:pPr>
      <w:r w:rsidRPr="005E4DE8">
        <w:t xml:space="preserve">Information about available </w:t>
      </w:r>
      <w:r w:rsidR="006456B0" w:rsidRPr="005E4DE8">
        <w:t>alternative</w:t>
      </w:r>
      <w:r w:rsidRPr="005E4DE8">
        <w:t xml:space="preserve"> </w:t>
      </w:r>
      <w:r w:rsidR="006456B0" w:rsidRPr="005E4DE8">
        <w:t>vaccines</w:t>
      </w:r>
      <w:r w:rsidRPr="005E4DE8">
        <w:t xml:space="preserve"> and the risks and benefits </w:t>
      </w:r>
      <w:r w:rsidR="006456B0" w:rsidRPr="005E4DE8">
        <w:t>of those alternatives</w:t>
      </w:r>
    </w:p>
    <w:p w14:paraId="684ADB1D" w14:textId="77777777" w:rsidR="000D4A2A" w:rsidRPr="005E4DE8" w:rsidRDefault="000D4A2A" w:rsidP="004C02C0">
      <w:pPr>
        <w:rPr>
          <w:rFonts w:ascii="Times New Roman" w:eastAsia="Times New Roman" w:hAnsi="Times New Roman" w:cs="Times New Roman"/>
          <w:sz w:val="24"/>
          <w:szCs w:val="24"/>
        </w:rPr>
      </w:pPr>
      <w:bookmarkStart w:id="13" w:name="MANDATORY_REQUIREMENTS_FOR_MODERNA_COVID"/>
      <w:bookmarkStart w:id="14" w:name="_bookmark0"/>
      <w:bookmarkEnd w:id="13"/>
      <w:bookmarkEnd w:id="14"/>
    </w:p>
    <w:p w14:paraId="684ADB1E" w14:textId="6488700C" w:rsidR="000D4A2A" w:rsidRPr="005E4DE8" w:rsidRDefault="00C17548" w:rsidP="004C02C0">
      <w:pPr>
        <w:pStyle w:val="BodyText"/>
        <w:ind w:left="0"/>
      </w:pPr>
      <w:r w:rsidRPr="005E4DE8">
        <w:t xml:space="preserve">For information on clinical trials that are evaluating the use of the Moderna COVID-19 Vaccine to prevent COVID-19, please see </w:t>
      </w:r>
      <w:r w:rsidR="00FF2D6E" w:rsidRPr="00EA410B">
        <w:rPr>
          <w:rStyle w:val="Hyperlink"/>
          <w:rFonts w:cs="Times New Roman"/>
        </w:rPr>
        <w:t>www.clinicaltrials.gov</w:t>
      </w:r>
      <w:r w:rsidR="00FF2D6E" w:rsidRPr="005E4DE8">
        <w:t>.</w:t>
      </w:r>
    </w:p>
    <w:p w14:paraId="228099E1" w14:textId="77777777" w:rsidR="00EB2A62" w:rsidRPr="004C02C0" w:rsidRDefault="00EB2A62" w:rsidP="004C02C0">
      <w:pPr>
        <w:pStyle w:val="BodyText"/>
        <w:ind w:left="0"/>
        <w:rPr>
          <w:rFonts w:cs="Times New Roman"/>
        </w:rPr>
      </w:pPr>
    </w:p>
    <w:p w14:paraId="454AFDDD" w14:textId="4E441811" w:rsidR="00EB2A62" w:rsidRPr="004C02C0" w:rsidRDefault="00EB2A62" w:rsidP="004C02C0">
      <w:pPr>
        <w:rPr>
          <w:rFonts w:ascii="Times New Roman" w:hAnsi="Times New Roman" w:cs="Times New Roman"/>
          <w:sz w:val="24"/>
          <w:szCs w:val="24"/>
        </w:rPr>
      </w:pPr>
      <w:r w:rsidRPr="004C02C0">
        <w:rPr>
          <w:rFonts w:ascii="Times New Roman" w:hAnsi="Times New Roman" w:cs="Times New Roman"/>
          <w:sz w:val="24"/>
          <w:szCs w:val="24"/>
        </w:rPr>
        <w:t xml:space="preserve">Provide a vaccination card to the recipient or their caregiver with the date when the recipient needs to return for the second dose of </w:t>
      </w:r>
      <w:r w:rsidR="005E3D89" w:rsidRPr="004C02C0">
        <w:rPr>
          <w:rFonts w:ascii="Times New Roman" w:hAnsi="Times New Roman" w:cs="Times New Roman"/>
          <w:sz w:val="24"/>
          <w:szCs w:val="24"/>
        </w:rPr>
        <w:t xml:space="preserve">Moderna </w:t>
      </w:r>
      <w:r w:rsidRPr="004C02C0">
        <w:rPr>
          <w:rFonts w:ascii="Times New Roman" w:hAnsi="Times New Roman" w:cs="Times New Roman"/>
          <w:sz w:val="24"/>
          <w:szCs w:val="24"/>
        </w:rPr>
        <w:t>COVID-19 Vaccine.</w:t>
      </w:r>
    </w:p>
    <w:p w14:paraId="1A063B54" w14:textId="77777777" w:rsidR="00EB2A62" w:rsidRPr="004C02C0" w:rsidRDefault="00EB2A62" w:rsidP="004C02C0">
      <w:pPr>
        <w:pStyle w:val="BodyText"/>
        <w:ind w:left="0"/>
        <w:rPr>
          <w:rFonts w:cs="Times New Roman"/>
        </w:rPr>
      </w:pPr>
    </w:p>
    <w:p w14:paraId="684ADB20" w14:textId="77777777" w:rsidR="000D4A2A" w:rsidRPr="005E4DE8" w:rsidRDefault="00C17548" w:rsidP="004C02C0">
      <w:pPr>
        <w:pStyle w:val="Heading1"/>
        <w:ind w:left="0"/>
        <w:rPr>
          <w:b w:val="0"/>
          <w:bCs w:val="0"/>
        </w:rPr>
      </w:pPr>
      <w:r w:rsidRPr="005E4DE8">
        <w:lastRenderedPageBreak/>
        <w:t>MANDATORY REQUIREMENTS FOR MODERNA COVID-19 VACCINE ADMINISTRATION UNDER EMERGENCY USE AUTHORIZATION</w:t>
      </w:r>
    </w:p>
    <w:p w14:paraId="684ADB21" w14:textId="77777777" w:rsidR="000D4A2A" w:rsidRPr="005E4DE8" w:rsidRDefault="00C17548" w:rsidP="004C02C0">
      <w:pPr>
        <w:pStyle w:val="BodyText"/>
        <w:ind w:left="0"/>
      </w:pPr>
      <w:r w:rsidRPr="005E4DE8">
        <w:t xml:space="preserve">In order to mitigate the risks of using this unapproved product under EUA and to optimize the potential benefit of Moderna COVID-19 Vaccine, the following items are required. Use of unapproved Moderna COVID-19 Vaccine for active immunization to prevent COVID-19 under this EUA is limited to the following (all requirements </w:t>
      </w:r>
      <w:r w:rsidRPr="005E4DE8">
        <w:rPr>
          <w:b/>
        </w:rPr>
        <w:t xml:space="preserve">must </w:t>
      </w:r>
      <w:r w:rsidRPr="005E4DE8">
        <w:t>be met):</w:t>
      </w:r>
    </w:p>
    <w:p w14:paraId="684ADB22" w14:textId="77777777" w:rsidR="000D4A2A" w:rsidRPr="004C02C0" w:rsidRDefault="000D4A2A" w:rsidP="004C02C0">
      <w:pPr>
        <w:rPr>
          <w:rFonts w:ascii="Times New Roman" w:eastAsia="Times New Roman" w:hAnsi="Times New Roman" w:cs="Times New Roman"/>
          <w:sz w:val="24"/>
          <w:szCs w:val="24"/>
        </w:rPr>
      </w:pPr>
    </w:p>
    <w:p w14:paraId="684ADB23" w14:textId="77777777" w:rsidR="000D4A2A" w:rsidRPr="004C02C0" w:rsidRDefault="00C17548" w:rsidP="004C02C0">
      <w:pPr>
        <w:pStyle w:val="BodyText"/>
        <w:numPr>
          <w:ilvl w:val="0"/>
          <w:numId w:val="15"/>
        </w:numPr>
        <w:tabs>
          <w:tab w:val="left" w:pos="821"/>
        </w:tabs>
        <w:rPr>
          <w:rFonts w:cs="Times New Roman"/>
        </w:rPr>
      </w:pPr>
      <w:r w:rsidRPr="004C02C0">
        <w:rPr>
          <w:rFonts w:cs="Times New Roman"/>
        </w:rPr>
        <w:t>Moderna COVID-19 Vaccine is authorized for use in individuals 18 years of age and older.</w:t>
      </w:r>
    </w:p>
    <w:p w14:paraId="684ADB24" w14:textId="77777777" w:rsidR="000D4A2A" w:rsidRPr="004C02C0" w:rsidRDefault="000D4A2A" w:rsidP="004C02C0">
      <w:pPr>
        <w:rPr>
          <w:rFonts w:ascii="Times New Roman" w:eastAsia="Times New Roman" w:hAnsi="Times New Roman" w:cs="Times New Roman"/>
          <w:sz w:val="24"/>
          <w:szCs w:val="24"/>
        </w:rPr>
      </w:pPr>
    </w:p>
    <w:p w14:paraId="684ADB25" w14:textId="4D73A4CC" w:rsidR="000D4A2A" w:rsidRPr="004C02C0" w:rsidRDefault="00C17548" w:rsidP="004C02C0">
      <w:pPr>
        <w:pStyle w:val="BodyText"/>
        <w:numPr>
          <w:ilvl w:val="0"/>
          <w:numId w:val="15"/>
        </w:numPr>
        <w:tabs>
          <w:tab w:val="left" w:pos="821"/>
        </w:tabs>
        <w:rPr>
          <w:rFonts w:cs="Times New Roman"/>
        </w:rPr>
      </w:pPr>
      <w:r w:rsidRPr="004C02C0">
        <w:rPr>
          <w:rFonts w:cs="Times New Roman"/>
        </w:rPr>
        <w:t xml:space="preserve">The vaccination provider enrolled in the federal COVID-19 Vaccination Program must communicate to the individual receiving the Moderna COVID-19 Vaccine </w:t>
      </w:r>
      <w:r w:rsidR="00DD6AF3" w:rsidRPr="004C02C0">
        <w:rPr>
          <w:rFonts w:cs="Times New Roman"/>
        </w:rPr>
        <w:t xml:space="preserve">or </w:t>
      </w:r>
      <w:r w:rsidR="00653105" w:rsidRPr="004C02C0">
        <w:rPr>
          <w:rFonts w:cs="Times New Roman"/>
        </w:rPr>
        <w:t xml:space="preserve">their caregiver, </w:t>
      </w:r>
      <w:r w:rsidRPr="004C02C0">
        <w:rPr>
          <w:rFonts w:cs="Times New Roman"/>
        </w:rPr>
        <w:t>information consistent with the “Fact Sheet for Recipients and Caregivers” prior to the individual receiving the Moderna COVID-19 Vaccine.</w:t>
      </w:r>
    </w:p>
    <w:p w14:paraId="684ADB26" w14:textId="77777777" w:rsidR="000D4A2A" w:rsidRPr="004C02C0" w:rsidRDefault="000D4A2A" w:rsidP="004C02C0">
      <w:pPr>
        <w:rPr>
          <w:rFonts w:ascii="Times New Roman" w:eastAsia="Times New Roman" w:hAnsi="Times New Roman" w:cs="Times New Roman"/>
          <w:sz w:val="24"/>
          <w:szCs w:val="24"/>
        </w:rPr>
      </w:pPr>
    </w:p>
    <w:p w14:paraId="684ADB27" w14:textId="1C25A606" w:rsidR="000D4A2A" w:rsidRPr="004C02C0" w:rsidRDefault="00C17548" w:rsidP="004C02C0">
      <w:pPr>
        <w:pStyle w:val="BodyText"/>
        <w:numPr>
          <w:ilvl w:val="0"/>
          <w:numId w:val="15"/>
        </w:numPr>
        <w:tabs>
          <w:tab w:val="left" w:pos="821"/>
        </w:tabs>
        <w:jc w:val="both"/>
        <w:rPr>
          <w:rFonts w:cs="Times New Roman"/>
        </w:rPr>
      </w:pPr>
      <w:r w:rsidRPr="004C02C0">
        <w:rPr>
          <w:rFonts w:cs="Times New Roman"/>
        </w:rPr>
        <w:t xml:space="preserve">The vaccination provider enrolled in the federal </w:t>
      </w:r>
      <w:r w:rsidRPr="004C02C0">
        <w:rPr>
          <w:rFonts w:cs="Times New Roman"/>
        </w:rPr>
        <w:lastRenderedPageBreak/>
        <w:t>COVID-19 Vaccination Program is responsible for mandatory reporting of the following to the Vaccine Adverse Event Reporting System (VAERS)</w:t>
      </w:r>
      <w:r w:rsidR="00F73F28" w:rsidRPr="004C02C0">
        <w:rPr>
          <w:rFonts w:cs="Times New Roman"/>
        </w:rPr>
        <w:t xml:space="preserve"> and to Moderna</w:t>
      </w:r>
      <w:r w:rsidRPr="004C02C0">
        <w:rPr>
          <w:rFonts w:cs="Times New Roman"/>
        </w:rPr>
        <w:t>:</w:t>
      </w:r>
    </w:p>
    <w:p w14:paraId="684ADB28"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vaccine administration errors whether or not associated with an adverse event,</w:t>
      </w:r>
    </w:p>
    <w:p w14:paraId="684ADB29"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serious adverse events* (irrespective of attribution to vaccination),</w:t>
      </w:r>
    </w:p>
    <w:p w14:paraId="684ADB2A" w14:textId="0D0F7216"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Multisystem Inflammatory Syndrome (MIS)</w:t>
      </w:r>
      <w:r w:rsidR="00985EAC" w:rsidRPr="004C02C0">
        <w:rPr>
          <w:rFonts w:cs="Times New Roman"/>
        </w:rPr>
        <w:t xml:space="preserve"> in adults</w:t>
      </w:r>
      <w:r w:rsidRPr="004C02C0">
        <w:rPr>
          <w:rFonts w:cs="Times New Roman"/>
        </w:rPr>
        <w:t>, and</w:t>
      </w:r>
    </w:p>
    <w:p w14:paraId="684ADB2B" w14:textId="77777777" w:rsidR="000D4A2A" w:rsidRPr="004C02C0" w:rsidRDefault="00C17548" w:rsidP="004C02C0">
      <w:pPr>
        <w:pStyle w:val="BodyText"/>
        <w:numPr>
          <w:ilvl w:val="1"/>
          <w:numId w:val="16"/>
        </w:numPr>
        <w:tabs>
          <w:tab w:val="left" w:pos="1541"/>
        </w:tabs>
        <w:rPr>
          <w:rFonts w:cs="Times New Roman"/>
        </w:rPr>
      </w:pPr>
      <w:r w:rsidRPr="004C02C0">
        <w:rPr>
          <w:rFonts w:cs="Times New Roman"/>
        </w:rPr>
        <w:t>cases of COVID-19 that result in hospitalization or death.</w:t>
      </w:r>
    </w:p>
    <w:p w14:paraId="684ADB2C" w14:textId="77777777" w:rsidR="000D4A2A" w:rsidRPr="004C02C0" w:rsidRDefault="000D4A2A" w:rsidP="004C02C0">
      <w:pPr>
        <w:spacing w:before="11"/>
        <w:rPr>
          <w:rFonts w:ascii="Times New Roman" w:eastAsia="Times New Roman" w:hAnsi="Times New Roman" w:cs="Times New Roman"/>
          <w:sz w:val="24"/>
          <w:szCs w:val="24"/>
        </w:rPr>
      </w:pPr>
    </w:p>
    <w:p w14:paraId="684ADB2D" w14:textId="77777777" w:rsidR="000D4A2A" w:rsidRPr="004C02C0" w:rsidRDefault="00C17548" w:rsidP="004C02C0">
      <w:pPr>
        <w:pStyle w:val="BodyText"/>
        <w:ind w:left="720"/>
        <w:jc w:val="both"/>
        <w:rPr>
          <w:rFonts w:cs="Times New Roman"/>
        </w:rPr>
      </w:pPr>
      <w:r w:rsidRPr="004C02C0">
        <w:rPr>
          <w:rFonts w:cs="Times New Roman"/>
        </w:rPr>
        <w:t xml:space="preserve">Complete and submit reports to VAERS online at </w:t>
      </w:r>
      <w:r w:rsidRPr="00EA410B">
        <w:rPr>
          <w:rStyle w:val="Hyperlink"/>
        </w:rPr>
        <w:t>https://vaers.hhs.gov/reportevent.html</w:t>
      </w:r>
      <w:r w:rsidRPr="004C02C0">
        <w:rPr>
          <w:rFonts w:cs="Times New Roman"/>
        </w:rPr>
        <w:t xml:space="preserve"> or by calling 1-800-822-7967. The reports should include the words “Moderna COVID- 19 Vaccine EUA” in the description section of the report.</w:t>
      </w:r>
    </w:p>
    <w:p w14:paraId="1C60F378" w14:textId="77777777" w:rsidR="00E11F6E" w:rsidRPr="004C02C0" w:rsidRDefault="00E11F6E" w:rsidP="004C02C0">
      <w:pPr>
        <w:pStyle w:val="BodyText"/>
        <w:ind w:left="0"/>
        <w:jc w:val="both"/>
        <w:rPr>
          <w:rFonts w:cs="Times New Roman"/>
        </w:rPr>
      </w:pPr>
    </w:p>
    <w:p w14:paraId="7C653262" w14:textId="5E727170" w:rsidR="00E11F6E" w:rsidRDefault="00E11F6E" w:rsidP="004C02C0">
      <w:pPr>
        <w:pStyle w:val="BodyText"/>
        <w:keepNext/>
        <w:ind w:left="720"/>
        <w:rPr>
          <w:rFonts w:cs="Times New Roman"/>
        </w:rPr>
      </w:pPr>
      <w:r w:rsidRPr="004C02C0">
        <w:rPr>
          <w:rFonts w:cs="Times New Roman"/>
        </w:rPr>
        <w:t>Report to Moderna</w:t>
      </w:r>
      <w:r w:rsidR="003A45D6">
        <w:rPr>
          <w:rFonts w:cs="Times New Roman"/>
        </w:rPr>
        <w:t xml:space="preserve"> </w:t>
      </w:r>
      <w:r w:rsidRPr="004C02C0">
        <w:rPr>
          <w:rFonts w:cs="Times New Roman"/>
        </w:rPr>
        <w:t xml:space="preserve">using the contact information below or </w:t>
      </w:r>
      <w:r w:rsidR="00656A9E">
        <w:rPr>
          <w:rFonts w:cs="Times New Roman"/>
        </w:rPr>
        <w:t xml:space="preserve">provide </w:t>
      </w:r>
      <w:r w:rsidRPr="004C02C0">
        <w:rPr>
          <w:rFonts w:cs="Times New Roman"/>
        </w:rPr>
        <w:t>a copy of the VAERS form to</w:t>
      </w:r>
      <w:r w:rsidRPr="004C02C0" w:rsidDel="00020D07">
        <w:rPr>
          <w:rFonts w:cs="Times New Roman"/>
        </w:rPr>
        <w:t xml:space="preserve"> </w:t>
      </w:r>
      <w:r w:rsidRPr="004C02C0">
        <w:rPr>
          <w:rFonts w:cs="Times New Roman"/>
        </w:rPr>
        <w:lastRenderedPageBreak/>
        <w:t>Moderna.</w:t>
      </w:r>
    </w:p>
    <w:p w14:paraId="63B6F1E3" w14:textId="77777777" w:rsidR="00A93395" w:rsidRPr="004C02C0" w:rsidRDefault="00A93395" w:rsidP="004C02C0">
      <w:pPr>
        <w:pStyle w:val="BodyText"/>
        <w:keepNext/>
        <w:ind w:left="720"/>
        <w:rPr>
          <w:rFonts w:cs="Times New Roman"/>
        </w:rPr>
      </w:pPr>
    </w:p>
    <w:tbl>
      <w:tblPr>
        <w:tblW w:w="87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6"/>
        <w:gridCol w:w="2664"/>
        <w:gridCol w:w="2888"/>
      </w:tblGrid>
      <w:tr w:rsidR="006E29B9" w:rsidRPr="004C02C0" w14:paraId="46F3464B" w14:textId="77777777" w:rsidTr="004C02C0">
        <w:tc>
          <w:tcPr>
            <w:tcW w:w="3196" w:type="dxa"/>
            <w:shd w:val="clear" w:color="auto" w:fill="auto"/>
          </w:tcPr>
          <w:p w14:paraId="39353636" w14:textId="6776BD16" w:rsidR="00307E3D" w:rsidRPr="004C02C0" w:rsidRDefault="00187DD8" w:rsidP="00A93395">
            <w:pPr>
              <w:pStyle w:val="BodyText"/>
              <w:ind w:left="820" w:right="1126"/>
              <w:jc w:val="center"/>
              <w:rPr>
                <w:rFonts w:cs="Times New Roman"/>
                <w:b/>
                <w:bCs/>
              </w:rPr>
            </w:pPr>
            <w:r>
              <w:rPr>
                <w:rFonts w:cs="Times New Roman"/>
                <w:b/>
                <w:bCs/>
              </w:rPr>
              <w:t>Email</w:t>
            </w:r>
          </w:p>
        </w:tc>
        <w:tc>
          <w:tcPr>
            <w:tcW w:w="2664" w:type="dxa"/>
            <w:shd w:val="clear" w:color="auto" w:fill="auto"/>
          </w:tcPr>
          <w:p w14:paraId="496D862A" w14:textId="77777777" w:rsidR="00307E3D" w:rsidRPr="004C02C0" w:rsidRDefault="00307E3D" w:rsidP="00A93395">
            <w:pPr>
              <w:pStyle w:val="BodyText"/>
              <w:ind w:left="0"/>
              <w:jc w:val="center"/>
              <w:rPr>
                <w:rFonts w:cs="Times New Roman"/>
                <w:b/>
                <w:bCs/>
              </w:rPr>
            </w:pPr>
            <w:r w:rsidRPr="004C02C0">
              <w:rPr>
                <w:rFonts w:cs="Times New Roman"/>
                <w:b/>
                <w:bCs/>
              </w:rPr>
              <w:t>Fax number</w:t>
            </w:r>
          </w:p>
        </w:tc>
        <w:tc>
          <w:tcPr>
            <w:tcW w:w="2888" w:type="dxa"/>
            <w:shd w:val="clear" w:color="auto" w:fill="auto"/>
          </w:tcPr>
          <w:p w14:paraId="09C0DD37" w14:textId="77777777" w:rsidR="00307E3D" w:rsidRPr="004C02C0" w:rsidRDefault="00307E3D" w:rsidP="00A93395">
            <w:pPr>
              <w:pStyle w:val="BodyText"/>
              <w:ind w:left="0"/>
              <w:jc w:val="center"/>
              <w:rPr>
                <w:rFonts w:cs="Times New Roman"/>
                <w:b/>
                <w:bCs/>
              </w:rPr>
            </w:pPr>
            <w:r w:rsidRPr="004C02C0">
              <w:rPr>
                <w:rFonts w:cs="Times New Roman"/>
                <w:b/>
                <w:bCs/>
              </w:rPr>
              <w:t>Telephone number</w:t>
            </w:r>
          </w:p>
        </w:tc>
      </w:tr>
      <w:tr w:rsidR="006E29B9" w:rsidRPr="004C02C0" w14:paraId="01D3E765" w14:textId="77777777" w:rsidTr="004C02C0">
        <w:tc>
          <w:tcPr>
            <w:tcW w:w="3196" w:type="dxa"/>
            <w:shd w:val="clear" w:color="auto" w:fill="auto"/>
          </w:tcPr>
          <w:p w14:paraId="7DDC97BD" w14:textId="5140E84E" w:rsidR="00307E3D" w:rsidRPr="00EA410B" w:rsidRDefault="006E29B9" w:rsidP="00A93395">
            <w:pPr>
              <w:pStyle w:val="BodyText"/>
              <w:ind w:left="0"/>
              <w:jc w:val="center"/>
              <w:rPr>
                <w:rStyle w:val="Hyperlink"/>
              </w:rPr>
            </w:pPr>
            <w:r w:rsidRPr="00EA410B">
              <w:rPr>
                <w:rStyle w:val="Hyperlink"/>
              </w:rPr>
              <w:t>ModernaPV@modernatx.com</w:t>
            </w:r>
            <w:r w:rsidRPr="00EA410B" w:rsidDel="00187DD8">
              <w:rPr>
                <w:rStyle w:val="Hyperlink"/>
              </w:rPr>
              <w:t xml:space="preserve"> </w:t>
            </w:r>
          </w:p>
        </w:tc>
        <w:tc>
          <w:tcPr>
            <w:tcW w:w="2664" w:type="dxa"/>
            <w:shd w:val="clear" w:color="auto" w:fill="auto"/>
          </w:tcPr>
          <w:p w14:paraId="12B62E77" w14:textId="421CE715" w:rsidR="00307E3D" w:rsidRPr="004C02C0" w:rsidRDefault="006E29B9" w:rsidP="00A93395">
            <w:pPr>
              <w:pStyle w:val="BodyText"/>
              <w:ind w:left="0"/>
              <w:jc w:val="center"/>
              <w:rPr>
                <w:rFonts w:cs="Times New Roman"/>
              </w:rPr>
            </w:pPr>
            <w:r w:rsidRPr="00A307A2">
              <w:t>1-866-599-1342</w:t>
            </w:r>
          </w:p>
        </w:tc>
        <w:tc>
          <w:tcPr>
            <w:tcW w:w="2888" w:type="dxa"/>
            <w:shd w:val="clear" w:color="auto" w:fill="auto"/>
          </w:tcPr>
          <w:p w14:paraId="3CF9E2E7" w14:textId="77777777" w:rsidR="006E29B9" w:rsidRDefault="006E29B9" w:rsidP="00A93395">
            <w:pPr>
              <w:pStyle w:val="BodyText"/>
              <w:ind w:left="0"/>
              <w:jc w:val="center"/>
              <w:rPr>
                <w:rStyle w:val="normaltextrun"/>
                <w:bdr w:val="none" w:sz="0" w:space="0" w:color="auto" w:frame="1"/>
              </w:rPr>
            </w:pPr>
            <w:r w:rsidRPr="004A65C1">
              <w:rPr>
                <w:rStyle w:val="normaltextrun"/>
                <w:bdr w:val="none" w:sz="0" w:space="0" w:color="auto" w:frame="1"/>
              </w:rPr>
              <w:t>1-866-MODERN</w:t>
            </w:r>
            <w:r>
              <w:rPr>
                <w:rStyle w:val="normaltextrun"/>
                <w:bdr w:val="none" w:sz="0" w:space="0" w:color="auto" w:frame="1"/>
              </w:rPr>
              <w:t>A</w:t>
            </w:r>
          </w:p>
          <w:p w14:paraId="722147FF" w14:textId="69D9D5EF" w:rsidR="00307E3D" w:rsidRPr="004C02C0" w:rsidRDefault="006E29B9" w:rsidP="00A93395">
            <w:pPr>
              <w:pStyle w:val="BodyText"/>
              <w:ind w:left="0"/>
              <w:jc w:val="center"/>
              <w:rPr>
                <w:rFonts w:cs="Times New Roman"/>
              </w:rPr>
            </w:pPr>
            <w:r w:rsidRPr="004A65C1">
              <w:rPr>
                <w:rStyle w:val="normaltextrun"/>
                <w:bdr w:val="none" w:sz="0" w:space="0" w:color="auto" w:frame="1"/>
              </w:rPr>
              <w:t>(1-866-663-3762)</w:t>
            </w:r>
          </w:p>
        </w:tc>
      </w:tr>
    </w:tbl>
    <w:p w14:paraId="684ADB2E" w14:textId="77777777" w:rsidR="000D4A2A" w:rsidRPr="004C02C0" w:rsidRDefault="000D4A2A" w:rsidP="004C02C0">
      <w:pPr>
        <w:rPr>
          <w:rFonts w:ascii="Times New Roman" w:eastAsia="Times New Roman" w:hAnsi="Times New Roman" w:cs="Times New Roman"/>
          <w:sz w:val="24"/>
          <w:szCs w:val="24"/>
        </w:rPr>
      </w:pPr>
    </w:p>
    <w:p w14:paraId="684ADB2F" w14:textId="56A75EF2" w:rsidR="000D4A2A" w:rsidRPr="004C02C0" w:rsidRDefault="00C17548" w:rsidP="004C02C0">
      <w:pPr>
        <w:pStyle w:val="BodyText"/>
        <w:numPr>
          <w:ilvl w:val="0"/>
          <w:numId w:val="15"/>
        </w:numPr>
        <w:tabs>
          <w:tab w:val="left" w:pos="821"/>
        </w:tabs>
        <w:rPr>
          <w:rFonts w:cs="Times New Roman"/>
        </w:rPr>
      </w:pPr>
      <w:r w:rsidRPr="004C02C0">
        <w:rPr>
          <w:rFonts w:cs="Times New Roman"/>
        </w:rPr>
        <w:t>The vaccination provider is responsible for responding to FDA requests for information about vaccine administration errors, adverse events, cases of MIS</w:t>
      </w:r>
      <w:r w:rsidR="00CB1A36" w:rsidRPr="004C02C0">
        <w:rPr>
          <w:rFonts w:cs="Times New Roman"/>
        </w:rPr>
        <w:t xml:space="preserve"> in adults</w:t>
      </w:r>
      <w:r w:rsidRPr="004C02C0">
        <w:rPr>
          <w:rFonts w:cs="Times New Roman"/>
        </w:rPr>
        <w:t xml:space="preserve"> and cases of COVID-19 that result in hospitalization or death following administration of the Moderna COVID-19 Vaccine to recipients.</w:t>
      </w:r>
    </w:p>
    <w:p w14:paraId="684ADB30" w14:textId="77777777" w:rsidR="000D4A2A" w:rsidRPr="004C02C0" w:rsidRDefault="000D4A2A" w:rsidP="004C02C0">
      <w:pPr>
        <w:rPr>
          <w:rFonts w:ascii="Times New Roman" w:eastAsia="Times New Roman" w:hAnsi="Times New Roman" w:cs="Times New Roman"/>
          <w:sz w:val="24"/>
          <w:szCs w:val="24"/>
        </w:rPr>
      </w:pPr>
    </w:p>
    <w:p w14:paraId="684ADB31" w14:textId="77777777" w:rsidR="000D4A2A" w:rsidRPr="004C02C0" w:rsidRDefault="00C17548" w:rsidP="00A93395">
      <w:pPr>
        <w:pStyle w:val="BodyText"/>
        <w:ind w:left="720"/>
        <w:jc w:val="both"/>
        <w:rPr>
          <w:rFonts w:cs="Times New Roman"/>
        </w:rPr>
      </w:pPr>
      <w:r w:rsidRPr="004C02C0">
        <w:rPr>
          <w:rFonts w:cs="Times New Roman"/>
          <w:position w:val="9"/>
        </w:rPr>
        <w:t>*</w:t>
      </w:r>
      <w:r w:rsidRPr="004C02C0">
        <w:rPr>
          <w:rFonts w:cs="Times New Roman"/>
        </w:rPr>
        <w:t>Serious adverse events are defined as:</w:t>
      </w:r>
    </w:p>
    <w:p w14:paraId="684ADB32"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Death;</w:t>
      </w:r>
    </w:p>
    <w:p w14:paraId="684ADB33"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life-threatening adverse event;</w:t>
      </w:r>
    </w:p>
    <w:p w14:paraId="684ADB34"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Inpatient hospitalization or prolongation of existing hospitalization;</w:t>
      </w:r>
    </w:p>
    <w:p w14:paraId="684ADB35"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persistent or significant incapacity or substantial disruption of the ability to conduct normal life functions;</w:t>
      </w:r>
    </w:p>
    <w:p w14:paraId="684ADB36" w14:textId="77777777" w:rsidR="000D4A2A" w:rsidRPr="004C02C0" w:rsidRDefault="00C17548" w:rsidP="00A93395">
      <w:pPr>
        <w:pStyle w:val="BodyText"/>
        <w:numPr>
          <w:ilvl w:val="0"/>
          <w:numId w:val="17"/>
        </w:numPr>
        <w:tabs>
          <w:tab w:val="left" w:pos="1541"/>
        </w:tabs>
        <w:rPr>
          <w:rFonts w:cs="Times New Roman"/>
        </w:rPr>
      </w:pPr>
      <w:r w:rsidRPr="004C02C0">
        <w:rPr>
          <w:rFonts w:cs="Times New Roman"/>
        </w:rPr>
        <w:t>A congenital anomaly/birth defect;</w:t>
      </w:r>
    </w:p>
    <w:p w14:paraId="684ADB38" w14:textId="77777777" w:rsidR="000D4A2A" w:rsidRPr="004C02C0" w:rsidRDefault="00C17548" w:rsidP="00A93395">
      <w:pPr>
        <w:pStyle w:val="BodyText"/>
        <w:numPr>
          <w:ilvl w:val="0"/>
          <w:numId w:val="17"/>
        </w:numPr>
        <w:tabs>
          <w:tab w:val="left" w:pos="1541"/>
        </w:tabs>
        <w:rPr>
          <w:rFonts w:cs="Times New Roman"/>
        </w:rPr>
      </w:pPr>
      <w:bookmarkStart w:id="15" w:name="OTHER_REPORTING_REQUIREMENTS"/>
      <w:bookmarkStart w:id="16" w:name="AUTHORITY_FOR_ISSUANCE_OF_THE_EUA"/>
      <w:bookmarkStart w:id="17" w:name="COUNTERMEASURES_INJURY_COMPENSATION_PROG"/>
      <w:bookmarkEnd w:id="15"/>
      <w:bookmarkEnd w:id="16"/>
      <w:bookmarkEnd w:id="17"/>
      <w:r w:rsidRPr="004C02C0">
        <w:rPr>
          <w:rFonts w:cs="Times New Roman"/>
        </w:rPr>
        <w:t>An important medical event that based on appropriate medical judgement may jeopard</w:t>
      </w:r>
      <w:r w:rsidRPr="004C02C0">
        <w:rPr>
          <w:rFonts w:cs="Times New Roman"/>
        </w:rPr>
        <w:lastRenderedPageBreak/>
        <w:t>ize the individual and may require medical or surgical intervention to prevent one of the outcomes listed above.</w:t>
      </w:r>
    </w:p>
    <w:p w14:paraId="684ADB39" w14:textId="77777777" w:rsidR="000D4A2A" w:rsidRPr="004C02C0" w:rsidRDefault="000D4A2A" w:rsidP="00A93395">
      <w:pPr>
        <w:rPr>
          <w:rFonts w:ascii="Times New Roman" w:eastAsia="Times New Roman" w:hAnsi="Times New Roman" w:cs="Times New Roman"/>
          <w:sz w:val="24"/>
          <w:szCs w:val="24"/>
        </w:rPr>
      </w:pPr>
    </w:p>
    <w:p w14:paraId="684ADB3A" w14:textId="1432E70E" w:rsidR="000D4A2A" w:rsidRPr="004C02C0" w:rsidRDefault="008F4C7A" w:rsidP="00A93395">
      <w:pPr>
        <w:pStyle w:val="Heading1"/>
        <w:ind w:left="0"/>
        <w:rPr>
          <w:rFonts w:cs="Times New Roman"/>
        </w:rPr>
      </w:pPr>
      <w:r w:rsidRPr="004C02C0">
        <w:rPr>
          <w:rFonts w:cs="Times New Roman"/>
        </w:rPr>
        <w:t xml:space="preserve">REPORTING OF </w:t>
      </w:r>
      <w:r w:rsidR="00C17548" w:rsidRPr="004C02C0">
        <w:rPr>
          <w:rFonts w:cs="Times New Roman"/>
        </w:rPr>
        <w:t xml:space="preserve">OTHER </w:t>
      </w:r>
      <w:r w:rsidRPr="004C02C0">
        <w:rPr>
          <w:rFonts w:cs="Times New Roman"/>
        </w:rPr>
        <w:t>ADVERSE EVENTS TO VAERS AND MODERNA</w:t>
      </w:r>
    </w:p>
    <w:p w14:paraId="0363B393" w14:textId="3C6689CF" w:rsidR="00FC128F" w:rsidRPr="004C02C0" w:rsidRDefault="00FC128F" w:rsidP="00A93395">
      <w:pPr>
        <w:keepNext/>
        <w:rPr>
          <w:rFonts w:ascii="Times New Roman" w:hAnsi="Times New Roman" w:cs="Times New Roman"/>
          <w:sz w:val="24"/>
          <w:szCs w:val="24"/>
        </w:rPr>
      </w:pPr>
      <w:r w:rsidRPr="004C02C0">
        <w:rPr>
          <w:rFonts w:ascii="Times New Roman" w:hAnsi="Times New Roman" w:cs="Times New Roman"/>
          <w:sz w:val="24"/>
          <w:szCs w:val="24"/>
        </w:rPr>
        <w:t>Vaccination providers may report to VAERS and Moderna other adverse events that are not required to be reported using the contact information above.</w:t>
      </w:r>
    </w:p>
    <w:p w14:paraId="5E43247D" w14:textId="77777777" w:rsidR="00C97F95" w:rsidRPr="004C02C0" w:rsidRDefault="00C97F95" w:rsidP="00A93395">
      <w:pPr>
        <w:pStyle w:val="BodyText"/>
        <w:ind w:left="0"/>
        <w:rPr>
          <w:rFonts w:cs="Times New Roman"/>
        </w:rPr>
      </w:pPr>
    </w:p>
    <w:p w14:paraId="74E51A32" w14:textId="77777777" w:rsidR="00C97F95" w:rsidRPr="004C02C0" w:rsidRDefault="00C97F95" w:rsidP="00A93395">
      <w:pPr>
        <w:keepNext/>
        <w:widowControl/>
        <w:autoSpaceDE w:val="0"/>
        <w:autoSpaceDN w:val="0"/>
        <w:adjustRightInd w:val="0"/>
        <w:rPr>
          <w:rFonts w:ascii="Times New Roman" w:hAnsi="Times New Roman" w:cs="Times New Roman"/>
          <w:color w:val="000000"/>
          <w:sz w:val="24"/>
          <w:szCs w:val="24"/>
        </w:rPr>
      </w:pPr>
      <w:r w:rsidRPr="004C02C0">
        <w:rPr>
          <w:rFonts w:ascii="Times New Roman" w:hAnsi="Times New Roman" w:cs="Times New Roman"/>
          <w:b/>
          <w:bCs/>
          <w:color w:val="000000"/>
          <w:sz w:val="24"/>
          <w:szCs w:val="24"/>
        </w:rPr>
        <w:t xml:space="preserve">ADDITIONAL INFORMATION </w:t>
      </w:r>
    </w:p>
    <w:p w14:paraId="4F202ECA" w14:textId="77777777"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For general questions, visit the website or call the telephone number provided below. </w:t>
      </w:r>
    </w:p>
    <w:p w14:paraId="20AFCAA9" w14:textId="77777777" w:rsidR="00C97F95" w:rsidRPr="004C02C0" w:rsidRDefault="00C97F95" w:rsidP="00A93395">
      <w:pPr>
        <w:keepNext/>
        <w:widowControl/>
        <w:autoSpaceDE w:val="0"/>
        <w:autoSpaceDN w:val="0"/>
        <w:adjustRightInd w:val="0"/>
        <w:rPr>
          <w:rFonts w:ascii="Times New Roman" w:hAnsi="Times New Roman" w:cs="Times New Roman"/>
          <w:color w:val="000000"/>
          <w:sz w:val="24"/>
          <w:szCs w:val="24"/>
        </w:rPr>
      </w:pPr>
    </w:p>
    <w:p w14:paraId="12FE6F9E" w14:textId="0B49E9B9"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r w:rsidRPr="004C02C0">
        <w:rPr>
          <w:rFonts w:ascii="Times New Roman" w:hAnsi="Times New Roman" w:cs="Times New Roman"/>
          <w:color w:val="000000"/>
          <w:sz w:val="24"/>
          <w:szCs w:val="24"/>
        </w:rPr>
        <w:t xml:space="preserve">To access the most recent Moderna COVID-19 Vaccine Fact Sheets, please scan the QR code </w:t>
      </w:r>
      <w:r w:rsidR="00031D35">
        <w:rPr>
          <w:rFonts w:ascii="Times New Roman" w:hAnsi="Times New Roman" w:cs="Times New Roman"/>
          <w:color w:val="000000"/>
          <w:sz w:val="24"/>
          <w:szCs w:val="24"/>
        </w:rPr>
        <w:t>or</w:t>
      </w:r>
      <w:r w:rsidR="00B70F87">
        <w:rPr>
          <w:rFonts w:ascii="Times New Roman" w:hAnsi="Times New Roman" w:cs="Times New Roman"/>
          <w:color w:val="000000"/>
          <w:sz w:val="24"/>
          <w:szCs w:val="24"/>
        </w:rPr>
        <w:t xml:space="preserve"> visit the website </w:t>
      </w:r>
      <w:r w:rsidRPr="004C02C0">
        <w:rPr>
          <w:rFonts w:ascii="Times New Roman" w:hAnsi="Times New Roman" w:cs="Times New Roman"/>
          <w:color w:val="000000"/>
          <w:sz w:val="24"/>
          <w:szCs w:val="24"/>
        </w:rPr>
        <w:t>provided below.</w:t>
      </w:r>
    </w:p>
    <w:p w14:paraId="460CB90B" w14:textId="77777777" w:rsidR="00C97F95" w:rsidRPr="004C02C0" w:rsidRDefault="00C97F95" w:rsidP="00A93395">
      <w:pPr>
        <w:keepNext/>
        <w:widowControl/>
        <w:autoSpaceDE w:val="0"/>
        <w:autoSpaceDN w:val="0"/>
        <w:adjustRightInd w:val="0"/>
        <w:rPr>
          <w:rFonts w:ascii="Times New Roman" w:eastAsia="Arial" w:hAnsi="Times New Roman" w:cs="Times New Roman"/>
          <w:sz w:val="24"/>
          <w:szCs w:val="24"/>
        </w:rPr>
      </w:pPr>
    </w:p>
    <w:tbl>
      <w:tblPr>
        <w:tblStyle w:val="TableGrid"/>
        <w:tblW w:w="0" w:type="auto"/>
        <w:tblInd w:w="108" w:type="dxa"/>
        <w:tblLook w:val="04A0" w:firstRow="1" w:lastRow="0" w:firstColumn="1" w:lastColumn="0" w:noHBand="0" w:noVBand="1"/>
      </w:tblPr>
      <w:tblGrid>
        <w:gridCol w:w="4324"/>
        <w:gridCol w:w="4918"/>
      </w:tblGrid>
      <w:tr w:rsidR="00C97F95" w:rsidRPr="004C02C0" w14:paraId="46255D1E" w14:textId="77777777" w:rsidTr="00A93395">
        <w:tc>
          <w:tcPr>
            <w:tcW w:w="4327" w:type="dxa"/>
          </w:tcPr>
          <w:p w14:paraId="7123C11F" w14:textId="44C1A397" w:rsidR="00C97F95" w:rsidRPr="004C02C0" w:rsidRDefault="00187DD8"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Pr>
                <w:rFonts w:ascii="Times New Roman" w:eastAsia="Arial" w:hAnsi="Times New Roman" w:cs="Times New Roman"/>
                <w:b/>
                <w:bCs/>
                <w:sz w:val="24"/>
                <w:szCs w:val="24"/>
              </w:rPr>
              <w:t>W</w:t>
            </w:r>
            <w:r w:rsidR="00C97F95" w:rsidRPr="004C02C0">
              <w:rPr>
                <w:rFonts w:ascii="Times New Roman" w:eastAsia="Arial" w:hAnsi="Times New Roman" w:cs="Times New Roman"/>
                <w:b/>
                <w:bCs/>
                <w:sz w:val="24"/>
                <w:szCs w:val="24"/>
              </w:rPr>
              <w:t>ebsite</w:t>
            </w:r>
          </w:p>
        </w:tc>
        <w:tc>
          <w:tcPr>
            <w:tcW w:w="4943" w:type="dxa"/>
          </w:tcPr>
          <w:p w14:paraId="03B4B235" w14:textId="77777777" w:rsidR="00C97F95" w:rsidRPr="004C02C0" w:rsidRDefault="00C97F95"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sidRPr="004C02C0">
              <w:rPr>
                <w:rFonts w:ascii="Times New Roman" w:eastAsia="Arial" w:hAnsi="Times New Roman" w:cs="Times New Roman"/>
                <w:b/>
                <w:bCs/>
                <w:sz w:val="24"/>
                <w:szCs w:val="24"/>
              </w:rPr>
              <w:t>Telephone number</w:t>
            </w:r>
          </w:p>
        </w:tc>
      </w:tr>
      <w:tr w:rsidR="00C97F95" w:rsidRPr="004C02C0" w14:paraId="7E835A3C" w14:textId="77777777" w:rsidTr="00A93395">
        <w:tc>
          <w:tcPr>
            <w:tcW w:w="4327" w:type="dxa"/>
          </w:tcPr>
          <w:p w14:paraId="3D3CF65E" w14:textId="0E915E95" w:rsidR="00C97F95" w:rsidRPr="00EA410B" w:rsidRDefault="00187DD8" w:rsidP="006E29B9">
            <w:pPr>
              <w:keepNext/>
              <w:jc w:val="center"/>
              <w:rPr>
                <w:rStyle w:val="Hyperlink"/>
                <w:rFonts w:eastAsia="Times New Roman"/>
              </w:rPr>
            </w:pPr>
            <w:r w:rsidRPr="00EA410B">
              <w:rPr>
                <w:rStyle w:val="Hyperlink"/>
                <w:rFonts w:ascii="Times New Roman" w:eastAsia="Times New Roman" w:hAnsi="Times New Roman"/>
                <w:sz w:val="24"/>
                <w:szCs w:val="24"/>
              </w:rPr>
              <w:t>www.modernatx.com/covid19vaccine-eua</w:t>
            </w:r>
            <w:r w:rsidRPr="00EA410B" w:rsidDel="00187DD8">
              <w:rPr>
                <w:rStyle w:val="Hyperlink"/>
                <w:rFonts w:ascii="Times New Roman" w:eastAsia="Times New Roman" w:hAnsi="Times New Roman"/>
                <w:sz w:val="24"/>
                <w:szCs w:val="24"/>
              </w:rPr>
              <w:t xml:space="preserve"> </w:t>
            </w:r>
          </w:p>
          <w:p w14:paraId="0D93D7B5" w14:textId="460188BE" w:rsidR="00C97F95" w:rsidRPr="004C02C0" w:rsidRDefault="006E29B9" w:rsidP="00397CDB">
            <w:pPr>
              <w:keepNext/>
              <w:widowControl/>
              <w:autoSpaceDE w:val="0"/>
              <w:autoSpaceDN w:val="0"/>
              <w:adjustRightInd w:val="0"/>
              <w:spacing w:before="120" w:after="120"/>
              <w:jc w:val="center"/>
              <w:rPr>
                <w:rFonts w:ascii="Times New Roman" w:eastAsia="Arial" w:hAnsi="Times New Roman" w:cs="Times New Roman"/>
                <w:sz w:val="24"/>
                <w:szCs w:val="24"/>
              </w:rPr>
            </w:pPr>
            <w:r w:rsidRPr="00B6354D">
              <w:rPr>
                <w:rFonts w:ascii="Times New Roman" w:hAnsi="Times New Roman" w:cs="Times New Roman"/>
                <w:noProof/>
                <w:sz w:val="24"/>
                <w:szCs w:val="24"/>
              </w:rPr>
              <w:drawing>
                <wp:inline distT="0" distB="0" distL="0" distR="0" wp14:anchorId="48559011" wp14:editId="1584B7F7">
                  <wp:extent cx="871855" cy="852805"/>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1855" cy="852805"/>
                          </a:xfrm>
                          <a:prstGeom prst="rect">
                            <a:avLst/>
                          </a:prstGeom>
                          <a:noFill/>
                          <a:ln>
                            <a:noFill/>
                          </a:ln>
                        </pic:spPr>
                      </pic:pic>
                    </a:graphicData>
                  </a:graphic>
                </wp:inline>
              </w:drawing>
            </w:r>
          </w:p>
        </w:tc>
        <w:tc>
          <w:tcPr>
            <w:tcW w:w="4943" w:type="dxa"/>
          </w:tcPr>
          <w:p w14:paraId="44D0569B" w14:textId="77777777" w:rsidR="006E29B9" w:rsidRDefault="006E29B9" w:rsidP="00031D35">
            <w:pPr>
              <w:keepNext/>
              <w:jc w:val="center"/>
              <w:rPr>
                <w:rFonts w:ascii="Times New Roman" w:hAnsi="Times New Roman" w:cs="Times New Roman"/>
                <w:color w:val="000000"/>
                <w:sz w:val="24"/>
                <w:szCs w:val="24"/>
              </w:rPr>
            </w:pPr>
            <w:r w:rsidRPr="006E29B9">
              <w:rPr>
                <w:rFonts w:ascii="Times New Roman" w:hAnsi="Times New Roman" w:cs="Times New Roman"/>
                <w:color w:val="000000"/>
                <w:sz w:val="24"/>
                <w:szCs w:val="24"/>
              </w:rPr>
              <w:t>1-866-MODERNA</w:t>
            </w:r>
          </w:p>
          <w:p w14:paraId="1CF85937" w14:textId="30D892B5" w:rsidR="00C97F95" w:rsidRPr="004C02C0" w:rsidRDefault="006E29B9" w:rsidP="00031D35">
            <w:pPr>
              <w:keepNext/>
              <w:widowControl/>
              <w:autoSpaceDE w:val="0"/>
              <w:autoSpaceDN w:val="0"/>
              <w:adjustRightInd w:val="0"/>
              <w:jc w:val="center"/>
              <w:rPr>
                <w:rFonts w:ascii="Times New Roman" w:eastAsia="Arial" w:hAnsi="Times New Roman" w:cs="Times New Roman"/>
                <w:sz w:val="24"/>
                <w:szCs w:val="24"/>
              </w:rPr>
            </w:pPr>
            <w:r w:rsidRPr="006E29B9">
              <w:rPr>
                <w:rFonts w:ascii="Times New Roman" w:hAnsi="Times New Roman" w:cs="Times New Roman"/>
                <w:color w:val="000000"/>
                <w:sz w:val="24"/>
                <w:szCs w:val="24"/>
              </w:rPr>
              <w:t xml:space="preserve">(1-866-663-3762) </w:t>
            </w:r>
          </w:p>
        </w:tc>
      </w:tr>
    </w:tbl>
    <w:p w14:paraId="1029A609" w14:textId="77777777" w:rsidR="00C97F95" w:rsidRPr="004C02C0" w:rsidRDefault="00C97F95" w:rsidP="00A93395">
      <w:pPr>
        <w:rPr>
          <w:rFonts w:ascii="Times New Roman" w:eastAsia="Arial" w:hAnsi="Times New Roman" w:cs="Times New Roman"/>
          <w:sz w:val="24"/>
          <w:szCs w:val="24"/>
        </w:rPr>
      </w:pPr>
    </w:p>
    <w:p w14:paraId="28D37306" w14:textId="77777777" w:rsidR="00C97F95" w:rsidRPr="004C02C0" w:rsidRDefault="00C97F95" w:rsidP="00A93395">
      <w:pPr>
        <w:pStyle w:val="Heading1"/>
        <w:ind w:left="0"/>
        <w:rPr>
          <w:rFonts w:cs="Times New Roman"/>
          <w:b w:val="0"/>
          <w:bCs w:val="0"/>
          <w:color w:val="000000" w:themeColor="text1"/>
        </w:rPr>
      </w:pPr>
      <w:bookmarkStart w:id="18" w:name="_Hlk48569202"/>
      <w:r w:rsidRPr="004C02C0">
        <w:rPr>
          <w:rFonts w:cs="Times New Roman"/>
          <w:color w:val="000000" w:themeColor="text1"/>
        </w:rPr>
        <w:lastRenderedPageBreak/>
        <w:t>AVAILABLE ALTERNATIVES</w:t>
      </w:r>
      <w:bookmarkEnd w:id="18"/>
    </w:p>
    <w:p w14:paraId="6E64D469" w14:textId="77777777" w:rsidR="00C97F95" w:rsidRPr="004C02C0" w:rsidRDefault="00C97F95" w:rsidP="00A93395">
      <w:pPr>
        <w:pStyle w:val="BodyText"/>
        <w:ind w:left="0"/>
        <w:rPr>
          <w:rFonts w:cs="Times New Roman"/>
          <w:color w:val="000000" w:themeColor="text1"/>
        </w:rPr>
      </w:pPr>
      <w:r w:rsidRPr="004C02C0">
        <w:rPr>
          <w:rFonts w:cs="Times New Roman"/>
          <w:color w:val="000000" w:themeColor="text1"/>
        </w:rPr>
        <w:t xml:space="preserve">There is no approved alternative vaccine to prevent </w:t>
      </w:r>
      <w:r w:rsidRPr="004C02C0">
        <w:rPr>
          <w:rFonts w:cs="Times New Roman"/>
          <w:color w:val="000000"/>
        </w:rPr>
        <w:t>COVID-19</w:t>
      </w:r>
      <w:r w:rsidRPr="004C02C0">
        <w:rPr>
          <w:rFonts w:cs="Times New Roman"/>
          <w:color w:val="000000" w:themeColor="text1"/>
        </w:rPr>
        <w:t xml:space="preserve">. There may be clinical trials or availability under EUA of other COVID-19 vaccines. </w:t>
      </w:r>
    </w:p>
    <w:p w14:paraId="684ADB40" w14:textId="77777777" w:rsidR="000D4A2A" w:rsidRPr="004C02C0" w:rsidRDefault="00C17548" w:rsidP="00A93395">
      <w:pPr>
        <w:pStyle w:val="Heading1"/>
        <w:ind w:left="0"/>
        <w:rPr>
          <w:rFonts w:cs="Times New Roman"/>
          <w:b w:val="0"/>
          <w:bCs w:val="0"/>
        </w:rPr>
      </w:pPr>
      <w:r w:rsidRPr="004C02C0">
        <w:rPr>
          <w:rFonts w:cs="Times New Roman"/>
          <w:color w:val="221F1F"/>
        </w:rPr>
        <w:t>AUTHORITY FOR ISSUANCE OF THE EUA</w:t>
      </w:r>
    </w:p>
    <w:p w14:paraId="684ADB41" w14:textId="77777777" w:rsidR="000D4A2A" w:rsidRPr="004C02C0" w:rsidRDefault="00C17548" w:rsidP="00A93395">
      <w:pPr>
        <w:pStyle w:val="BodyText"/>
        <w:ind w:left="0"/>
        <w:rPr>
          <w:rFonts w:cs="Times New Roman"/>
        </w:rPr>
      </w:pPr>
      <w:r w:rsidRPr="004C02C0">
        <w:rPr>
          <w:rFonts w:cs="Times New Roman"/>
          <w:color w:val="221F1F"/>
        </w:rPr>
        <w:t>The Secretary of the Department of Health and Human Services (HHS) has declared a public health emergency that justifies the emergency use of the Moderna COVID-19 Vaccine to prevent COVID-19. In response, the FDA has issued an EUA for the unapproved product, Moderna COVID-19 Vaccine, for active immunization to prevent COVID-19 in individuals 18 years of age and older.</w:t>
      </w:r>
    </w:p>
    <w:p w14:paraId="684ADB42" w14:textId="77777777" w:rsidR="000D4A2A" w:rsidRPr="004C02C0" w:rsidRDefault="000D4A2A" w:rsidP="00A93395">
      <w:pPr>
        <w:rPr>
          <w:rFonts w:ascii="Times New Roman" w:eastAsia="Times New Roman" w:hAnsi="Times New Roman" w:cs="Times New Roman"/>
          <w:sz w:val="24"/>
          <w:szCs w:val="24"/>
        </w:rPr>
      </w:pPr>
    </w:p>
    <w:p w14:paraId="684ADB43" w14:textId="77777777" w:rsidR="000D4A2A" w:rsidRPr="004C02C0" w:rsidRDefault="00C17548" w:rsidP="00A93395">
      <w:pPr>
        <w:pStyle w:val="BodyText"/>
        <w:ind w:left="0"/>
        <w:rPr>
          <w:rFonts w:cs="Times New Roman"/>
        </w:rPr>
      </w:pPr>
      <w:r w:rsidRPr="004C02C0">
        <w:rPr>
          <w:rFonts w:cs="Times New Roman"/>
        </w:rPr>
        <w:t>As a vaccination provider, you must comply with the mandatory requirements of the EUA (see above).</w:t>
      </w:r>
    </w:p>
    <w:p w14:paraId="684ADB44" w14:textId="77777777" w:rsidR="000D4A2A" w:rsidRPr="004C02C0" w:rsidRDefault="000D4A2A" w:rsidP="00A93395">
      <w:pPr>
        <w:rPr>
          <w:rFonts w:ascii="Times New Roman" w:eastAsia="Times New Roman" w:hAnsi="Times New Roman" w:cs="Times New Roman"/>
          <w:sz w:val="24"/>
          <w:szCs w:val="24"/>
        </w:rPr>
      </w:pPr>
    </w:p>
    <w:p w14:paraId="684ADB45" w14:textId="77777777" w:rsidR="000D4A2A" w:rsidRPr="004C02C0" w:rsidRDefault="00C17548" w:rsidP="00A93395">
      <w:pPr>
        <w:pStyle w:val="BodyText"/>
        <w:ind w:left="0"/>
        <w:rPr>
          <w:rFonts w:cs="Times New Roman"/>
        </w:rPr>
      </w:pPr>
      <w:r w:rsidRPr="004C02C0">
        <w:rPr>
          <w:rFonts w:cs="Times New Roman"/>
        </w:rPr>
        <w:t>FDA issued this EUA, based on Moderna’s request and submitted data.</w:t>
      </w:r>
    </w:p>
    <w:p w14:paraId="684ADB46" w14:textId="77777777" w:rsidR="000D4A2A" w:rsidRPr="004C02C0" w:rsidRDefault="000D4A2A" w:rsidP="00A93395">
      <w:pPr>
        <w:rPr>
          <w:rFonts w:ascii="Times New Roman" w:eastAsia="Times New Roman" w:hAnsi="Times New Roman" w:cs="Times New Roman"/>
          <w:sz w:val="24"/>
          <w:szCs w:val="24"/>
        </w:rPr>
      </w:pPr>
    </w:p>
    <w:p w14:paraId="684ADB47" w14:textId="2B8C9F15" w:rsidR="000D4A2A" w:rsidRPr="004C02C0" w:rsidRDefault="00C17548" w:rsidP="00A93395">
      <w:pPr>
        <w:pStyle w:val="BodyText"/>
        <w:ind w:left="0"/>
        <w:rPr>
          <w:rFonts w:cs="Times New Roman"/>
        </w:rPr>
      </w:pPr>
      <w:r w:rsidRPr="004C02C0">
        <w:rPr>
          <w:rFonts w:cs="Times New Roman"/>
        </w:rPr>
        <w:t xml:space="preserve">Although limited scientific information is available, based on the </w:t>
      </w:r>
      <w:r w:rsidR="006D4D2A" w:rsidRPr="004C02C0">
        <w:rPr>
          <w:rFonts w:cs="Times New Roman"/>
        </w:rPr>
        <w:t xml:space="preserve">totality of the </w:t>
      </w:r>
      <w:r w:rsidRPr="004C02C0">
        <w:rPr>
          <w:rFonts w:cs="Times New Roman"/>
        </w:rPr>
        <w:t xml:space="preserve">scientific evidence available to date, it is reasonable to </w:t>
      </w:r>
      <w:r w:rsidR="006D4D2A" w:rsidRPr="004C02C0">
        <w:rPr>
          <w:rFonts w:cs="Times New Roman"/>
        </w:rPr>
        <w:t xml:space="preserve">believe </w:t>
      </w:r>
      <w:r w:rsidRPr="004C02C0">
        <w:rPr>
          <w:rFonts w:cs="Times New Roman"/>
        </w:rPr>
        <w:t>that the Moderna COVID-19 Vaccine may be effective for the prevention of COVID-</w:t>
      </w:r>
      <w:r w:rsidRPr="004C02C0">
        <w:rPr>
          <w:rFonts w:cs="Times New Roman"/>
        </w:rPr>
        <w:lastRenderedPageBreak/>
        <w:t xml:space="preserve">19 in individuals as specified in the </w:t>
      </w:r>
      <w:r w:rsidRPr="0053052D">
        <w:rPr>
          <w:rFonts w:eastAsiaTheme="minorHAnsi" w:cs="Times New Roman"/>
          <w:i/>
          <w:color w:val="0000FF"/>
        </w:rPr>
        <w:t>Full EUA Prescribing Information</w:t>
      </w:r>
      <w:r w:rsidRPr="004C02C0">
        <w:rPr>
          <w:rFonts w:cs="Times New Roman"/>
        </w:rPr>
        <w:t>.</w:t>
      </w:r>
    </w:p>
    <w:p w14:paraId="684ADB48" w14:textId="77777777" w:rsidR="000D4A2A" w:rsidRPr="004C02C0" w:rsidRDefault="000D4A2A" w:rsidP="00A93395">
      <w:pPr>
        <w:rPr>
          <w:rFonts w:ascii="Times New Roman" w:eastAsia="Times New Roman" w:hAnsi="Times New Roman" w:cs="Times New Roman"/>
          <w:sz w:val="24"/>
          <w:szCs w:val="24"/>
        </w:rPr>
      </w:pPr>
    </w:p>
    <w:p w14:paraId="684ADB49" w14:textId="77777777" w:rsidR="000D4A2A" w:rsidRPr="004C02C0" w:rsidRDefault="00C17548" w:rsidP="00A93395">
      <w:pPr>
        <w:pStyle w:val="BodyText"/>
        <w:ind w:left="0"/>
        <w:rPr>
          <w:rFonts w:cs="Times New Roman"/>
        </w:rPr>
      </w:pPr>
      <w:r w:rsidRPr="004C02C0">
        <w:rPr>
          <w:rFonts w:cs="Times New Roman"/>
        </w:rPr>
        <w:t>This EUA for the Moderna COVID-19 Vaccine will end when the Secretary of HHS determines that the circumstances justifying the EUA no longer exist or when there is a change in the approval status of the product such that an EUA is no longer needed.</w:t>
      </w:r>
    </w:p>
    <w:p w14:paraId="684ADB4A" w14:textId="77777777" w:rsidR="000D4A2A" w:rsidRPr="004C02C0" w:rsidRDefault="000D4A2A" w:rsidP="00A93395">
      <w:pPr>
        <w:rPr>
          <w:rFonts w:ascii="Times New Roman" w:eastAsia="Times New Roman" w:hAnsi="Times New Roman" w:cs="Times New Roman"/>
          <w:sz w:val="24"/>
          <w:szCs w:val="24"/>
        </w:rPr>
      </w:pPr>
    </w:p>
    <w:p w14:paraId="684ADB4B" w14:textId="4A12ADED" w:rsidR="000D4A2A" w:rsidRPr="004C02C0" w:rsidRDefault="00C17548" w:rsidP="00A93395">
      <w:pPr>
        <w:pStyle w:val="BodyText"/>
        <w:ind w:left="0"/>
        <w:rPr>
          <w:rFonts w:cs="Times New Roman"/>
        </w:rPr>
      </w:pPr>
      <w:r w:rsidRPr="3CB41D7C">
        <w:rPr>
          <w:rFonts w:cs="Times New Roman"/>
        </w:rPr>
        <w:t>For additional information about Emergency Use Authorization visit FDA at:</w:t>
      </w:r>
      <w:r w:rsidR="00FF2D6E" w:rsidRPr="3CB41D7C">
        <w:rPr>
          <w:rFonts w:cs="Times New Roman"/>
        </w:rPr>
        <w:t xml:space="preserve"> </w:t>
      </w:r>
      <w:r w:rsidR="00FF2D6E" w:rsidRPr="00B15347">
        <w:rPr>
          <w:rStyle w:val="Hyperlink"/>
        </w:rPr>
        <w:t>https://www.fda.gov/em</w:t>
      </w:r>
      <w:r w:rsidRPr="00B15347">
        <w:rPr>
          <w:rStyle w:val="Hyperlink"/>
        </w:rPr>
        <w:t>e</w:t>
      </w:r>
      <w:r w:rsidR="00FF2D6E" w:rsidRPr="00B15347">
        <w:rPr>
          <w:rStyle w:val="Hyperlink"/>
        </w:rPr>
        <w:t>rgency-preparedness-and-response/mcm-legal-regulatory-and-policy-</w:t>
      </w:r>
      <w:r w:rsidRPr="3CB41D7C">
        <w:rPr>
          <w:rStyle w:val="Hyperlink"/>
          <w:rFonts w:cs="Times New Roman"/>
        </w:rPr>
        <w:t xml:space="preserve"> framework/emergency-use-authorization</w:t>
      </w:r>
      <w:r w:rsidRPr="3CB41D7C">
        <w:rPr>
          <w:rFonts w:cs="Times New Roman"/>
        </w:rPr>
        <w:t>.</w:t>
      </w:r>
    </w:p>
    <w:p w14:paraId="684ADB4C" w14:textId="77777777" w:rsidR="000D4A2A" w:rsidRPr="004C02C0" w:rsidRDefault="000D4A2A" w:rsidP="00A93395">
      <w:pPr>
        <w:rPr>
          <w:rFonts w:ascii="Times New Roman" w:eastAsia="Times New Roman" w:hAnsi="Times New Roman" w:cs="Times New Roman"/>
          <w:sz w:val="24"/>
          <w:szCs w:val="24"/>
        </w:rPr>
      </w:pPr>
    </w:p>
    <w:p w14:paraId="684ADB4D" w14:textId="77777777" w:rsidR="000D4A2A" w:rsidRPr="004C02C0" w:rsidRDefault="00C17548" w:rsidP="00A93395">
      <w:pPr>
        <w:pStyle w:val="Heading1"/>
        <w:ind w:left="0"/>
        <w:rPr>
          <w:rFonts w:cs="Times New Roman"/>
          <w:b w:val="0"/>
          <w:bCs w:val="0"/>
        </w:rPr>
      </w:pPr>
      <w:r w:rsidRPr="004C02C0">
        <w:rPr>
          <w:rFonts w:cs="Times New Roman"/>
          <w:color w:val="221F1F"/>
        </w:rPr>
        <w:t>COUNTERMEASURES INJURY COMPENSATION PROGRAM</w:t>
      </w:r>
    </w:p>
    <w:p w14:paraId="684ADB50" w14:textId="61B611E8" w:rsidR="000D4A2A" w:rsidRDefault="00C17548" w:rsidP="00A93395">
      <w:pPr>
        <w:pStyle w:val="BodyText"/>
        <w:ind w:left="0"/>
        <w:rPr>
          <w:rFonts w:cs="Times New Roman"/>
          <w:color w:val="221F1F"/>
        </w:rPr>
      </w:pPr>
      <w:r w:rsidRPr="004C02C0">
        <w:rPr>
          <w:rFonts w:cs="Times New Roman"/>
          <w:color w:val="221F1F"/>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w:t>
      </w:r>
      <w:r w:rsidRPr="004C02C0">
        <w:rPr>
          <w:rFonts w:cs="Times New Roman"/>
          <w:color w:val="221F1F"/>
        </w:rPr>
        <w:lastRenderedPageBreak/>
        <w:t>health emergency or a security threat. For more information about CICP regarding the vaccine</w:t>
      </w:r>
      <w:r w:rsidR="00014FA1" w:rsidRPr="004C02C0">
        <w:rPr>
          <w:rFonts w:cs="Times New Roman"/>
          <w:color w:val="221F1F"/>
        </w:rPr>
        <w:t>s</w:t>
      </w:r>
      <w:r w:rsidRPr="004C02C0">
        <w:rPr>
          <w:rFonts w:cs="Times New Roman"/>
          <w:color w:val="221F1F"/>
        </w:rPr>
        <w:t xml:space="preserve"> to prevent COVID-19, visit </w:t>
      </w:r>
      <w:r w:rsidR="00FF2D6E" w:rsidRPr="00EA410B">
        <w:rPr>
          <w:rStyle w:val="Hyperlink"/>
        </w:rPr>
        <w:t>http://www.hrsa.gov/cicp</w:t>
      </w:r>
      <w:r w:rsidR="00FF2D6E" w:rsidRPr="004C02C0">
        <w:rPr>
          <w:rFonts w:cs="Times New Roman"/>
        </w:rPr>
        <w:t>,</w:t>
      </w:r>
      <w:r w:rsidRPr="004C02C0">
        <w:rPr>
          <w:rFonts w:cs="Times New Roman"/>
        </w:rPr>
        <w:t xml:space="preserve"> email </w:t>
      </w:r>
      <w:r w:rsidR="00FF2D6E" w:rsidRPr="00EA410B">
        <w:rPr>
          <w:rStyle w:val="Hyperlink"/>
        </w:rPr>
        <w:t>cicp@hrsa.gov</w:t>
      </w:r>
      <w:r w:rsidR="00FF2D6E" w:rsidRPr="004C02C0">
        <w:rPr>
          <w:rFonts w:cs="Times New Roman"/>
        </w:rPr>
        <w:t>,</w:t>
      </w:r>
      <w:r w:rsidRPr="004C02C0">
        <w:rPr>
          <w:rFonts w:cs="Times New Roman"/>
        </w:rPr>
        <w:t xml:space="preserve"> </w:t>
      </w:r>
      <w:r w:rsidRPr="004C02C0">
        <w:rPr>
          <w:rFonts w:cs="Times New Roman"/>
          <w:color w:val="221F1F"/>
        </w:rPr>
        <w:t>or call: 1-855-266-2427.</w:t>
      </w:r>
    </w:p>
    <w:p w14:paraId="748028FB" w14:textId="77777777" w:rsidR="00A93395" w:rsidRPr="004C02C0" w:rsidRDefault="00A93395" w:rsidP="00A93395">
      <w:pPr>
        <w:pStyle w:val="BodyText"/>
        <w:ind w:left="0"/>
        <w:rPr>
          <w:rFonts w:cs="Times New Roman"/>
          <w:color w:val="221F1F"/>
        </w:rPr>
      </w:pPr>
    </w:p>
    <w:p w14:paraId="6B78D55E" w14:textId="77777777" w:rsidR="00A93395" w:rsidRDefault="00C17548" w:rsidP="00A93395">
      <w:pPr>
        <w:pStyle w:val="BodyText"/>
        <w:ind w:left="0"/>
        <w:rPr>
          <w:rFonts w:cs="Times New Roman"/>
        </w:rPr>
      </w:pPr>
      <w:r w:rsidRPr="004C02C0">
        <w:rPr>
          <w:rFonts w:cs="Times New Roman"/>
        </w:rPr>
        <w:t>©2020 Moderna, Inc. All</w:t>
      </w:r>
      <w:r w:rsidR="004C02C0" w:rsidRPr="004C02C0">
        <w:rPr>
          <w:rFonts w:cs="Times New Roman"/>
        </w:rPr>
        <w:t xml:space="preserve"> </w:t>
      </w:r>
      <w:r w:rsidRPr="004C02C0">
        <w:rPr>
          <w:rFonts w:cs="Times New Roman"/>
        </w:rPr>
        <w:t>rights reserved.</w:t>
      </w:r>
    </w:p>
    <w:p w14:paraId="3BE6A724" w14:textId="7B518CCF" w:rsidR="00A93395" w:rsidRDefault="00C17548" w:rsidP="00A93395">
      <w:pPr>
        <w:pStyle w:val="BodyText"/>
        <w:ind w:left="0"/>
        <w:rPr>
          <w:rFonts w:cs="Times New Roman"/>
        </w:rPr>
      </w:pPr>
      <w:r w:rsidRPr="004C02C0">
        <w:rPr>
          <w:rFonts w:cs="Times New Roman"/>
        </w:rPr>
        <w:t>Patent(s)</w:t>
      </w:r>
      <w:r w:rsidR="00FF2D6E" w:rsidRPr="004C02C0">
        <w:rPr>
          <w:rFonts w:cs="Times New Roman"/>
        </w:rPr>
        <w:t xml:space="preserve">: </w:t>
      </w:r>
      <w:r w:rsidR="00FF2D6E" w:rsidRPr="00EA410B">
        <w:rPr>
          <w:rStyle w:val="Hyperlink"/>
        </w:rPr>
        <w:t>www.modernatx.com/patents</w:t>
      </w:r>
    </w:p>
    <w:p w14:paraId="684ADB51" w14:textId="1AA6EC51" w:rsidR="000D4A2A" w:rsidRPr="004C02C0" w:rsidRDefault="00C17548" w:rsidP="00A93395">
      <w:pPr>
        <w:pStyle w:val="BodyText"/>
        <w:ind w:left="0"/>
        <w:rPr>
          <w:rFonts w:cs="Times New Roman"/>
        </w:rPr>
      </w:pPr>
      <w:r w:rsidRPr="004C02C0">
        <w:rPr>
          <w:rFonts w:cs="Times New Roman"/>
        </w:rPr>
        <w:t>Revised: 00/2020</w:t>
      </w:r>
    </w:p>
    <w:sectPr w:rsidR="000D4A2A" w:rsidRPr="004C02C0" w:rsidSect="005E4DE8">
      <w:footerReference w:type="default" r:id="rId8"/>
      <w:pgSz w:w="12240" w:h="15840"/>
      <w:pgMar w:top="1440" w:right="1440" w:bottom="1440" w:left="1440" w:header="0" w:footer="12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73189" w14:textId="77777777" w:rsidR="00DD258D" w:rsidRDefault="00DD258D">
      <w:r>
        <w:separator/>
      </w:r>
    </w:p>
  </w:endnote>
  <w:endnote w:type="continuationSeparator" w:id="0">
    <w:p w14:paraId="79CE446C" w14:textId="77777777" w:rsidR="00DD258D" w:rsidRDefault="00DD258D">
      <w:r>
        <w:continuationSeparator/>
      </w:r>
    </w:p>
  </w:endnote>
  <w:endnote w:type="continuationNotice" w:id="1">
    <w:p w14:paraId="6F88C0A3" w14:textId="77777777" w:rsidR="00DD258D" w:rsidRDefault="00DD2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9822" w14:textId="5E3E385F" w:rsidR="00FF2D6E" w:rsidRPr="00AD4957" w:rsidDel="00CE7E20" w:rsidRDefault="00FF2D6E" w:rsidP="00FF2D6E">
    <w:pPr>
      <w:ind w:left="20" w:right="18"/>
      <w:rPr>
        <w:del w:id="19" w:author="Author"/>
        <w:rFonts w:ascii="Times New Roman" w:hAnsi="Times New Roman"/>
        <w:color w:val="231F20"/>
        <w:sz w:val="20"/>
      </w:rPr>
    </w:pPr>
    <w:del w:id="20" w:author="Author">
      <w:r w:rsidRPr="00AD4957" w:rsidDel="00CE7E20">
        <w:rPr>
          <w:rFonts w:ascii="Times New Roman" w:hAnsi="Times New Roman"/>
          <w:color w:val="231F20"/>
          <w:sz w:val="20"/>
        </w:rPr>
        <w:delText>EUA Fact Sheet for Healthcare Providers</w:delText>
      </w:r>
      <w:r w:rsidDel="00CE7E20">
        <w:rPr>
          <w:rFonts w:ascii="Times New Roman" w:hAnsi="Times New Roman"/>
          <w:color w:val="231F20"/>
          <w:sz w:val="20"/>
        </w:rPr>
        <w:tab/>
      </w:r>
      <w:r w:rsidDel="00CE7E20">
        <w:rPr>
          <w:rFonts w:ascii="Times New Roman" w:hAnsi="Times New Roman"/>
          <w:color w:val="231F20"/>
          <w:sz w:val="20"/>
        </w:rPr>
        <w:tab/>
      </w:r>
      <w:r w:rsidDel="00CE7E20">
        <w:rPr>
          <w:rFonts w:ascii="Times New Roman" w:hAnsi="Times New Roman"/>
          <w:color w:val="231F20"/>
          <w:sz w:val="20"/>
        </w:rPr>
        <w:tab/>
      </w:r>
      <w:r w:rsidDel="00CE7E20">
        <w:rPr>
          <w:rFonts w:ascii="Times New Roman" w:hAnsi="Times New Roman"/>
          <w:color w:val="231F20"/>
          <w:sz w:val="20"/>
        </w:rPr>
        <w:tab/>
      </w:r>
      <w:r w:rsidDel="00CE7E20">
        <w:rPr>
          <w:rFonts w:ascii="Times New Roman" w:hAnsi="Times New Roman"/>
          <w:color w:val="231F20"/>
          <w:sz w:val="20"/>
        </w:rPr>
        <w:tab/>
      </w:r>
      <w:r w:rsidDel="00CE7E20">
        <w:rPr>
          <w:rFonts w:ascii="Times New Roman" w:hAnsi="Times New Roman"/>
          <w:color w:val="231F20"/>
          <w:sz w:val="20"/>
        </w:rPr>
        <w:tab/>
      </w:r>
      <w:r w:rsidRPr="00DF573C" w:rsidDel="00CE7E20">
        <w:rPr>
          <w:rFonts w:ascii="Times New Roman" w:hAnsi="Times New Roman"/>
          <w:i/>
          <w:iCs/>
          <w:color w:val="231F20"/>
          <w:sz w:val="20"/>
        </w:rPr>
        <w:delText>Draft</w:delText>
      </w:r>
      <w:r w:rsidDel="00CE7E20">
        <w:rPr>
          <w:rFonts w:ascii="Times New Roman" w:hAnsi="Times New Roman"/>
          <w:color w:val="231F20"/>
          <w:sz w:val="20"/>
        </w:rPr>
        <w:delText xml:space="preserve"> December </w:delText>
      </w:r>
      <w:r w:rsidR="00102E27" w:rsidDel="00CE7E20">
        <w:rPr>
          <w:rFonts w:ascii="Times New Roman" w:hAnsi="Times New Roman"/>
          <w:color w:val="231F20"/>
          <w:sz w:val="20"/>
        </w:rPr>
        <w:delText>9</w:delText>
      </w:r>
      <w:r w:rsidDel="00CE7E20">
        <w:rPr>
          <w:rFonts w:ascii="Times New Roman" w:hAnsi="Times New Roman"/>
          <w:color w:val="231F20"/>
          <w:sz w:val="20"/>
        </w:rPr>
        <w:delText>, 2020</w:delText>
      </w:r>
    </w:del>
  </w:p>
  <w:p w14:paraId="276034B5" w14:textId="41E50F92" w:rsidR="00FF2D6E" w:rsidRPr="00FF2D6E" w:rsidRDefault="00FF2D6E" w:rsidP="00FF2D6E">
    <w:pPr>
      <w:ind w:left="20" w:right="18"/>
      <w:rPr>
        <w:rFonts w:ascii="Times New Roman" w:eastAsia="Times New Roman" w:hAnsi="Times New Roman" w:cs="Times New Roman"/>
        <w:sz w:val="20"/>
        <w:szCs w:val="20"/>
      </w:rPr>
    </w:pPr>
    <w:del w:id="21" w:author="Author">
      <w:r w:rsidDel="00CE7E20">
        <w:rPr>
          <w:rFonts w:ascii="Times New Roman"/>
          <w:color w:val="231F20"/>
          <w:spacing w:val="-1"/>
          <w:sz w:val="20"/>
        </w:rPr>
        <w:delText>MODERNA</w:delText>
      </w:r>
      <w:r w:rsidDel="00CE7E20">
        <w:rPr>
          <w:rFonts w:ascii="Times New Roman"/>
          <w:color w:val="231F20"/>
          <w:spacing w:val="-12"/>
          <w:sz w:val="20"/>
        </w:rPr>
        <w:delText xml:space="preserve"> </w:delText>
      </w:r>
      <w:r w:rsidDel="00CE7E20">
        <w:rPr>
          <w:rFonts w:ascii="Times New Roman"/>
          <w:color w:val="231F20"/>
          <w:sz w:val="20"/>
        </w:rPr>
        <w:delText>COVID-19</w:delText>
      </w:r>
      <w:r w:rsidDel="00CE7E20">
        <w:rPr>
          <w:rFonts w:ascii="Times New Roman"/>
          <w:color w:val="231F20"/>
          <w:spacing w:val="-12"/>
          <w:sz w:val="20"/>
        </w:rPr>
        <w:delText xml:space="preserve"> </w:delText>
      </w:r>
      <w:r w:rsidDel="00CE7E20">
        <w:rPr>
          <w:rFonts w:ascii="Times New Roman"/>
          <w:color w:val="231F20"/>
          <w:sz w:val="20"/>
        </w:rPr>
        <w:delText>VACCINE</w:delText>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43C98" w14:textId="77777777" w:rsidR="00DD258D" w:rsidRDefault="00DD258D">
      <w:r>
        <w:separator/>
      </w:r>
    </w:p>
  </w:footnote>
  <w:footnote w:type="continuationSeparator" w:id="0">
    <w:p w14:paraId="712184DF" w14:textId="77777777" w:rsidR="00DD258D" w:rsidRDefault="00DD258D">
      <w:r>
        <w:continuationSeparator/>
      </w:r>
    </w:p>
  </w:footnote>
  <w:footnote w:type="continuationNotice" w:id="1">
    <w:p w14:paraId="6CE3664A" w14:textId="77777777" w:rsidR="00DD258D" w:rsidRDefault="00DD25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164DA"/>
    <w:multiLevelType w:val="hybridMultilevel"/>
    <w:tmpl w:val="B6345F54"/>
    <w:lvl w:ilvl="0" w:tplc="867EFA30">
      <w:start w:val="1"/>
      <w:numFmt w:val="bullet"/>
      <w:lvlText w:val=""/>
      <w:lvlJc w:val="left"/>
      <w:pPr>
        <w:ind w:left="820" w:hanging="360"/>
      </w:pPr>
      <w:rPr>
        <w:rFonts w:ascii="Symbol" w:eastAsia="Symbol" w:hAnsi="Symbol" w:hint="default"/>
        <w:sz w:val="22"/>
        <w:szCs w:val="22"/>
      </w:rPr>
    </w:lvl>
    <w:lvl w:ilvl="1" w:tplc="89B20186">
      <w:start w:val="1"/>
      <w:numFmt w:val="bullet"/>
      <w:lvlText w:val="•"/>
      <w:lvlJc w:val="left"/>
      <w:pPr>
        <w:ind w:left="1780" w:hanging="360"/>
      </w:pPr>
      <w:rPr>
        <w:rFonts w:hint="default"/>
      </w:rPr>
    </w:lvl>
    <w:lvl w:ilvl="2" w:tplc="D8421D18">
      <w:start w:val="1"/>
      <w:numFmt w:val="bullet"/>
      <w:lvlText w:val="•"/>
      <w:lvlJc w:val="left"/>
      <w:pPr>
        <w:ind w:left="2740" w:hanging="360"/>
      </w:pPr>
      <w:rPr>
        <w:rFonts w:hint="default"/>
      </w:rPr>
    </w:lvl>
    <w:lvl w:ilvl="3" w:tplc="82C09C04">
      <w:start w:val="1"/>
      <w:numFmt w:val="bullet"/>
      <w:lvlText w:val="•"/>
      <w:lvlJc w:val="left"/>
      <w:pPr>
        <w:ind w:left="3700" w:hanging="360"/>
      </w:pPr>
      <w:rPr>
        <w:rFonts w:hint="default"/>
      </w:rPr>
    </w:lvl>
    <w:lvl w:ilvl="4" w:tplc="D92ACC98">
      <w:start w:val="1"/>
      <w:numFmt w:val="bullet"/>
      <w:lvlText w:val="•"/>
      <w:lvlJc w:val="left"/>
      <w:pPr>
        <w:ind w:left="4660" w:hanging="360"/>
      </w:pPr>
      <w:rPr>
        <w:rFonts w:hint="default"/>
      </w:rPr>
    </w:lvl>
    <w:lvl w:ilvl="5" w:tplc="6BF4FF38">
      <w:start w:val="1"/>
      <w:numFmt w:val="bullet"/>
      <w:lvlText w:val="•"/>
      <w:lvlJc w:val="left"/>
      <w:pPr>
        <w:ind w:left="5620" w:hanging="360"/>
      </w:pPr>
      <w:rPr>
        <w:rFonts w:hint="default"/>
      </w:rPr>
    </w:lvl>
    <w:lvl w:ilvl="6" w:tplc="9D262B40">
      <w:start w:val="1"/>
      <w:numFmt w:val="bullet"/>
      <w:lvlText w:val="•"/>
      <w:lvlJc w:val="left"/>
      <w:pPr>
        <w:ind w:left="6580" w:hanging="360"/>
      </w:pPr>
      <w:rPr>
        <w:rFonts w:hint="default"/>
      </w:rPr>
    </w:lvl>
    <w:lvl w:ilvl="7" w:tplc="C15806DA">
      <w:start w:val="1"/>
      <w:numFmt w:val="bullet"/>
      <w:lvlText w:val="•"/>
      <w:lvlJc w:val="left"/>
      <w:pPr>
        <w:ind w:left="7540" w:hanging="360"/>
      </w:pPr>
      <w:rPr>
        <w:rFonts w:hint="default"/>
      </w:rPr>
    </w:lvl>
    <w:lvl w:ilvl="8" w:tplc="55E6B012">
      <w:start w:val="1"/>
      <w:numFmt w:val="bullet"/>
      <w:lvlText w:val="•"/>
      <w:lvlJc w:val="left"/>
      <w:pPr>
        <w:ind w:left="8500" w:hanging="360"/>
      </w:pPr>
      <w:rPr>
        <w:rFonts w:hint="default"/>
      </w:rPr>
    </w:lvl>
  </w:abstractNum>
  <w:abstractNum w:abstractNumId="1" w15:restartNumberingAfterBreak="0">
    <w:nsid w:val="0F0901D9"/>
    <w:multiLevelType w:val="hybridMultilevel"/>
    <w:tmpl w:val="20CEF8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CB3255"/>
    <w:multiLevelType w:val="multilevel"/>
    <w:tmpl w:val="D194BED4"/>
    <w:lvl w:ilvl="0">
      <w:start w:val="1"/>
      <w:numFmt w:val="decimal"/>
      <w:lvlText w:val="%1"/>
      <w:lvlJc w:val="left"/>
      <w:pPr>
        <w:ind w:left="100" w:hanging="180"/>
      </w:pPr>
      <w:rPr>
        <w:rFonts w:ascii="Times New Roman" w:eastAsia="Times New Roman" w:hAnsi="Times New Roman" w:hint="default"/>
        <w:b/>
        <w:bCs/>
        <w:sz w:val="24"/>
        <w:szCs w:val="24"/>
      </w:rPr>
    </w:lvl>
    <w:lvl w:ilvl="1">
      <w:start w:val="1"/>
      <w:numFmt w:val="decimal"/>
      <w:lvlText w:val="%1.%2"/>
      <w:lvlJc w:val="left"/>
      <w:pPr>
        <w:ind w:left="460" w:hanging="360"/>
      </w:pPr>
      <w:rPr>
        <w:rFonts w:ascii="Times New Roman" w:eastAsia="Times New Roman" w:hAnsi="Times New Roman" w:hint="default"/>
        <w:b/>
        <w:bCs/>
        <w:sz w:val="24"/>
        <w:szCs w:val="24"/>
      </w:rPr>
    </w:lvl>
    <w:lvl w:ilvl="2">
      <w:start w:val="1"/>
      <w:numFmt w:val="bullet"/>
      <w:lvlText w:val=""/>
      <w:lvlJc w:val="left"/>
      <w:pPr>
        <w:ind w:left="820" w:hanging="360"/>
      </w:pPr>
      <w:rPr>
        <w:rFonts w:ascii="Symbol" w:eastAsia="Symbol" w:hAnsi="Symbol" w:hint="default"/>
        <w:sz w:val="24"/>
        <w:szCs w:val="24"/>
      </w:rPr>
    </w:lvl>
    <w:lvl w:ilvl="3">
      <w:start w:val="1"/>
      <w:numFmt w:val="bullet"/>
      <w:lvlText w:val="•"/>
      <w:lvlJc w:val="left"/>
      <w:pPr>
        <w:ind w:left="820" w:hanging="360"/>
      </w:pPr>
      <w:rPr>
        <w:rFonts w:hint="default"/>
      </w:rPr>
    </w:lvl>
    <w:lvl w:ilvl="4">
      <w:start w:val="1"/>
      <w:numFmt w:val="bullet"/>
      <w:lvlText w:val="•"/>
      <w:lvlJc w:val="left"/>
      <w:pPr>
        <w:ind w:left="2191" w:hanging="360"/>
      </w:pPr>
      <w:rPr>
        <w:rFonts w:hint="default"/>
      </w:rPr>
    </w:lvl>
    <w:lvl w:ilvl="5">
      <w:start w:val="1"/>
      <w:numFmt w:val="bullet"/>
      <w:lvlText w:val="•"/>
      <w:lvlJc w:val="left"/>
      <w:pPr>
        <w:ind w:left="3563" w:hanging="360"/>
      </w:pPr>
      <w:rPr>
        <w:rFonts w:hint="default"/>
      </w:rPr>
    </w:lvl>
    <w:lvl w:ilvl="6">
      <w:start w:val="1"/>
      <w:numFmt w:val="bullet"/>
      <w:lvlText w:val="•"/>
      <w:lvlJc w:val="left"/>
      <w:pPr>
        <w:ind w:left="4934" w:hanging="360"/>
      </w:pPr>
      <w:rPr>
        <w:rFonts w:hint="default"/>
      </w:rPr>
    </w:lvl>
    <w:lvl w:ilvl="7">
      <w:start w:val="1"/>
      <w:numFmt w:val="bullet"/>
      <w:lvlText w:val="•"/>
      <w:lvlJc w:val="left"/>
      <w:pPr>
        <w:ind w:left="6305" w:hanging="360"/>
      </w:pPr>
      <w:rPr>
        <w:rFonts w:hint="default"/>
      </w:rPr>
    </w:lvl>
    <w:lvl w:ilvl="8">
      <w:start w:val="1"/>
      <w:numFmt w:val="bullet"/>
      <w:lvlText w:val="•"/>
      <w:lvlJc w:val="left"/>
      <w:pPr>
        <w:ind w:left="7677" w:hanging="360"/>
      </w:pPr>
      <w:rPr>
        <w:rFonts w:hint="default"/>
      </w:rPr>
    </w:lvl>
  </w:abstractNum>
  <w:abstractNum w:abstractNumId="3" w15:restartNumberingAfterBreak="0">
    <w:nsid w:val="19103351"/>
    <w:multiLevelType w:val="hybridMultilevel"/>
    <w:tmpl w:val="B9EC3FDC"/>
    <w:lvl w:ilvl="0" w:tplc="544202B4">
      <w:start w:val="1"/>
      <w:numFmt w:val="bullet"/>
      <w:lvlText w:val=""/>
      <w:lvlJc w:val="left"/>
      <w:pPr>
        <w:ind w:left="820" w:hanging="360"/>
      </w:pPr>
      <w:rPr>
        <w:rFonts w:ascii="Symbol" w:eastAsia="Symbol" w:hAnsi="Symbol" w:hint="default"/>
        <w:sz w:val="24"/>
        <w:szCs w:val="24"/>
      </w:rPr>
    </w:lvl>
    <w:lvl w:ilvl="1" w:tplc="27846DF0">
      <w:start w:val="1"/>
      <w:numFmt w:val="bullet"/>
      <w:lvlText w:val="•"/>
      <w:lvlJc w:val="left"/>
      <w:pPr>
        <w:ind w:left="1780" w:hanging="360"/>
      </w:pPr>
      <w:rPr>
        <w:rFonts w:hint="default"/>
      </w:rPr>
    </w:lvl>
    <w:lvl w:ilvl="2" w:tplc="ED84AAB2">
      <w:start w:val="1"/>
      <w:numFmt w:val="bullet"/>
      <w:lvlText w:val="•"/>
      <w:lvlJc w:val="left"/>
      <w:pPr>
        <w:ind w:left="2740" w:hanging="360"/>
      </w:pPr>
      <w:rPr>
        <w:rFonts w:hint="default"/>
      </w:rPr>
    </w:lvl>
    <w:lvl w:ilvl="3" w:tplc="052815CA">
      <w:start w:val="1"/>
      <w:numFmt w:val="bullet"/>
      <w:lvlText w:val="•"/>
      <w:lvlJc w:val="left"/>
      <w:pPr>
        <w:ind w:left="3700" w:hanging="360"/>
      </w:pPr>
      <w:rPr>
        <w:rFonts w:hint="default"/>
      </w:rPr>
    </w:lvl>
    <w:lvl w:ilvl="4" w:tplc="3CA4C802">
      <w:start w:val="1"/>
      <w:numFmt w:val="bullet"/>
      <w:lvlText w:val="•"/>
      <w:lvlJc w:val="left"/>
      <w:pPr>
        <w:ind w:left="4660" w:hanging="360"/>
      </w:pPr>
      <w:rPr>
        <w:rFonts w:hint="default"/>
      </w:rPr>
    </w:lvl>
    <w:lvl w:ilvl="5" w:tplc="A7643104">
      <w:start w:val="1"/>
      <w:numFmt w:val="bullet"/>
      <w:lvlText w:val="•"/>
      <w:lvlJc w:val="left"/>
      <w:pPr>
        <w:ind w:left="5620" w:hanging="360"/>
      </w:pPr>
      <w:rPr>
        <w:rFonts w:hint="default"/>
      </w:rPr>
    </w:lvl>
    <w:lvl w:ilvl="6" w:tplc="C4E4EDA6">
      <w:start w:val="1"/>
      <w:numFmt w:val="bullet"/>
      <w:lvlText w:val="•"/>
      <w:lvlJc w:val="left"/>
      <w:pPr>
        <w:ind w:left="6580" w:hanging="360"/>
      </w:pPr>
      <w:rPr>
        <w:rFonts w:hint="default"/>
      </w:rPr>
    </w:lvl>
    <w:lvl w:ilvl="7" w:tplc="936279A8">
      <w:start w:val="1"/>
      <w:numFmt w:val="bullet"/>
      <w:lvlText w:val="•"/>
      <w:lvlJc w:val="left"/>
      <w:pPr>
        <w:ind w:left="7540" w:hanging="360"/>
      </w:pPr>
      <w:rPr>
        <w:rFonts w:hint="default"/>
      </w:rPr>
    </w:lvl>
    <w:lvl w:ilvl="8" w:tplc="94B8E314">
      <w:start w:val="1"/>
      <w:numFmt w:val="bullet"/>
      <w:lvlText w:val="•"/>
      <w:lvlJc w:val="left"/>
      <w:pPr>
        <w:ind w:left="8500" w:hanging="360"/>
      </w:pPr>
      <w:rPr>
        <w:rFonts w:hint="default"/>
      </w:rPr>
    </w:lvl>
  </w:abstractNum>
  <w:abstractNum w:abstractNumId="4" w15:restartNumberingAfterBreak="0">
    <w:nsid w:val="1AB67170"/>
    <w:multiLevelType w:val="hybridMultilevel"/>
    <w:tmpl w:val="31F86BAC"/>
    <w:lvl w:ilvl="0" w:tplc="0DA82BA0">
      <w:start w:val="1"/>
      <w:numFmt w:val="decimal"/>
      <w:lvlText w:val="%1."/>
      <w:lvlJc w:val="left"/>
      <w:pPr>
        <w:ind w:left="820" w:hanging="360"/>
      </w:pPr>
      <w:rPr>
        <w:rFonts w:ascii="Times New Roman" w:eastAsia="Times New Roman" w:hAnsi="Times New Roman" w:hint="default"/>
        <w:sz w:val="24"/>
        <w:szCs w:val="24"/>
      </w:rPr>
    </w:lvl>
    <w:lvl w:ilvl="1" w:tplc="F474A5DA">
      <w:start w:val="1"/>
      <w:numFmt w:val="lowerLetter"/>
      <w:lvlText w:val="%2."/>
      <w:lvlJc w:val="left"/>
      <w:pPr>
        <w:ind w:left="1540" w:hanging="360"/>
      </w:pPr>
      <w:rPr>
        <w:rFonts w:ascii="Times New Roman" w:eastAsia="Times New Roman" w:hAnsi="Times New Roman" w:hint="default"/>
        <w:spacing w:val="-1"/>
        <w:sz w:val="24"/>
        <w:szCs w:val="24"/>
      </w:rPr>
    </w:lvl>
    <w:lvl w:ilvl="2" w:tplc="0B68E3B6">
      <w:start w:val="1"/>
      <w:numFmt w:val="bullet"/>
      <w:lvlText w:val="•"/>
      <w:lvlJc w:val="left"/>
      <w:pPr>
        <w:ind w:left="2527" w:hanging="360"/>
      </w:pPr>
      <w:rPr>
        <w:rFonts w:hint="default"/>
      </w:rPr>
    </w:lvl>
    <w:lvl w:ilvl="3" w:tplc="687A8A76">
      <w:start w:val="1"/>
      <w:numFmt w:val="bullet"/>
      <w:lvlText w:val="•"/>
      <w:lvlJc w:val="left"/>
      <w:pPr>
        <w:ind w:left="3513" w:hanging="360"/>
      </w:pPr>
      <w:rPr>
        <w:rFonts w:hint="default"/>
      </w:rPr>
    </w:lvl>
    <w:lvl w:ilvl="4" w:tplc="499EC246">
      <w:start w:val="1"/>
      <w:numFmt w:val="bullet"/>
      <w:lvlText w:val="•"/>
      <w:lvlJc w:val="left"/>
      <w:pPr>
        <w:ind w:left="4500" w:hanging="360"/>
      </w:pPr>
      <w:rPr>
        <w:rFonts w:hint="default"/>
      </w:rPr>
    </w:lvl>
    <w:lvl w:ilvl="5" w:tplc="A0C6570C">
      <w:start w:val="1"/>
      <w:numFmt w:val="bullet"/>
      <w:lvlText w:val="•"/>
      <w:lvlJc w:val="left"/>
      <w:pPr>
        <w:ind w:left="5486" w:hanging="360"/>
      </w:pPr>
      <w:rPr>
        <w:rFonts w:hint="default"/>
      </w:rPr>
    </w:lvl>
    <w:lvl w:ilvl="6" w:tplc="D0BC5FF8">
      <w:start w:val="1"/>
      <w:numFmt w:val="bullet"/>
      <w:lvlText w:val="•"/>
      <w:lvlJc w:val="left"/>
      <w:pPr>
        <w:ind w:left="6473" w:hanging="360"/>
      </w:pPr>
      <w:rPr>
        <w:rFonts w:hint="default"/>
      </w:rPr>
    </w:lvl>
    <w:lvl w:ilvl="7" w:tplc="48208A3C">
      <w:start w:val="1"/>
      <w:numFmt w:val="bullet"/>
      <w:lvlText w:val="•"/>
      <w:lvlJc w:val="left"/>
      <w:pPr>
        <w:ind w:left="7460" w:hanging="360"/>
      </w:pPr>
      <w:rPr>
        <w:rFonts w:hint="default"/>
      </w:rPr>
    </w:lvl>
    <w:lvl w:ilvl="8" w:tplc="9D7E9668">
      <w:start w:val="1"/>
      <w:numFmt w:val="bullet"/>
      <w:lvlText w:val="•"/>
      <w:lvlJc w:val="left"/>
      <w:pPr>
        <w:ind w:left="8446" w:hanging="360"/>
      </w:pPr>
      <w:rPr>
        <w:rFonts w:hint="default"/>
      </w:rPr>
    </w:lvl>
  </w:abstractNum>
  <w:abstractNum w:abstractNumId="5" w15:restartNumberingAfterBreak="0">
    <w:nsid w:val="1F7F04F5"/>
    <w:multiLevelType w:val="hybridMultilevel"/>
    <w:tmpl w:val="CAD61FBA"/>
    <w:lvl w:ilvl="0" w:tplc="845E806C">
      <w:start w:val="1"/>
      <w:numFmt w:val="bullet"/>
      <w:lvlText w:val=""/>
      <w:lvlJc w:val="left"/>
      <w:pPr>
        <w:ind w:left="820" w:hanging="360"/>
      </w:pPr>
      <w:rPr>
        <w:rFonts w:ascii="Symbol" w:eastAsia="Symbol" w:hAnsi="Symbol" w:hint="default"/>
        <w:sz w:val="24"/>
        <w:szCs w:val="24"/>
      </w:rPr>
    </w:lvl>
    <w:lvl w:ilvl="1" w:tplc="3612D122">
      <w:start w:val="1"/>
      <w:numFmt w:val="bullet"/>
      <w:lvlText w:val="•"/>
      <w:lvlJc w:val="left"/>
      <w:pPr>
        <w:ind w:left="1780" w:hanging="360"/>
      </w:pPr>
      <w:rPr>
        <w:rFonts w:hint="default"/>
      </w:rPr>
    </w:lvl>
    <w:lvl w:ilvl="2" w:tplc="B838F426">
      <w:start w:val="1"/>
      <w:numFmt w:val="bullet"/>
      <w:lvlText w:val="•"/>
      <w:lvlJc w:val="left"/>
      <w:pPr>
        <w:ind w:left="2740" w:hanging="360"/>
      </w:pPr>
      <w:rPr>
        <w:rFonts w:hint="default"/>
      </w:rPr>
    </w:lvl>
    <w:lvl w:ilvl="3" w:tplc="F9361D38">
      <w:start w:val="1"/>
      <w:numFmt w:val="bullet"/>
      <w:lvlText w:val="•"/>
      <w:lvlJc w:val="left"/>
      <w:pPr>
        <w:ind w:left="3700" w:hanging="360"/>
      </w:pPr>
      <w:rPr>
        <w:rFonts w:hint="default"/>
      </w:rPr>
    </w:lvl>
    <w:lvl w:ilvl="4" w:tplc="60FACA3A">
      <w:start w:val="1"/>
      <w:numFmt w:val="bullet"/>
      <w:lvlText w:val="•"/>
      <w:lvlJc w:val="left"/>
      <w:pPr>
        <w:ind w:left="4660" w:hanging="360"/>
      </w:pPr>
      <w:rPr>
        <w:rFonts w:hint="default"/>
      </w:rPr>
    </w:lvl>
    <w:lvl w:ilvl="5" w:tplc="AC7C9CF2">
      <w:start w:val="1"/>
      <w:numFmt w:val="bullet"/>
      <w:lvlText w:val="•"/>
      <w:lvlJc w:val="left"/>
      <w:pPr>
        <w:ind w:left="5620" w:hanging="360"/>
      </w:pPr>
      <w:rPr>
        <w:rFonts w:hint="default"/>
      </w:rPr>
    </w:lvl>
    <w:lvl w:ilvl="6" w:tplc="9F3EAD80">
      <w:start w:val="1"/>
      <w:numFmt w:val="bullet"/>
      <w:lvlText w:val="•"/>
      <w:lvlJc w:val="left"/>
      <w:pPr>
        <w:ind w:left="6580" w:hanging="360"/>
      </w:pPr>
      <w:rPr>
        <w:rFonts w:hint="default"/>
      </w:rPr>
    </w:lvl>
    <w:lvl w:ilvl="7" w:tplc="ADBCB086">
      <w:start w:val="1"/>
      <w:numFmt w:val="bullet"/>
      <w:lvlText w:val="•"/>
      <w:lvlJc w:val="left"/>
      <w:pPr>
        <w:ind w:left="7540" w:hanging="360"/>
      </w:pPr>
      <w:rPr>
        <w:rFonts w:hint="default"/>
      </w:rPr>
    </w:lvl>
    <w:lvl w:ilvl="8" w:tplc="88D2453A">
      <w:start w:val="1"/>
      <w:numFmt w:val="bullet"/>
      <w:lvlText w:val="•"/>
      <w:lvlJc w:val="left"/>
      <w:pPr>
        <w:ind w:left="8500" w:hanging="360"/>
      </w:pPr>
      <w:rPr>
        <w:rFonts w:hint="default"/>
      </w:rPr>
    </w:lvl>
  </w:abstractNum>
  <w:abstractNum w:abstractNumId="6" w15:restartNumberingAfterBreak="0">
    <w:nsid w:val="30CA6D0C"/>
    <w:multiLevelType w:val="hybridMultilevel"/>
    <w:tmpl w:val="272A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A13E45"/>
    <w:multiLevelType w:val="hybridMultilevel"/>
    <w:tmpl w:val="3BE4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AE6DF3"/>
    <w:multiLevelType w:val="hybridMultilevel"/>
    <w:tmpl w:val="93A6E592"/>
    <w:lvl w:ilvl="0" w:tplc="A32E9480">
      <w:start w:val="1"/>
      <w:numFmt w:val="bullet"/>
      <w:lvlText w:val="*"/>
      <w:lvlJc w:val="left"/>
      <w:pPr>
        <w:ind w:left="280" w:hanging="180"/>
      </w:pPr>
      <w:rPr>
        <w:rFonts w:ascii="Times New Roman" w:eastAsia="Times New Roman" w:hAnsi="Times New Roman" w:hint="default"/>
        <w:sz w:val="24"/>
        <w:szCs w:val="24"/>
      </w:rPr>
    </w:lvl>
    <w:lvl w:ilvl="1" w:tplc="5F70BDDE">
      <w:start w:val="1"/>
      <w:numFmt w:val="bullet"/>
      <w:lvlText w:val=""/>
      <w:lvlJc w:val="left"/>
      <w:pPr>
        <w:ind w:left="820" w:hanging="360"/>
      </w:pPr>
      <w:rPr>
        <w:rFonts w:ascii="Symbol" w:eastAsia="Symbol" w:hAnsi="Symbol" w:hint="default"/>
        <w:sz w:val="24"/>
        <w:szCs w:val="24"/>
      </w:rPr>
    </w:lvl>
    <w:lvl w:ilvl="2" w:tplc="A06CDDE2">
      <w:start w:val="1"/>
      <w:numFmt w:val="bullet"/>
      <w:lvlText w:val="•"/>
      <w:lvlJc w:val="left"/>
      <w:pPr>
        <w:ind w:left="1887" w:hanging="360"/>
      </w:pPr>
      <w:rPr>
        <w:rFonts w:hint="default"/>
      </w:rPr>
    </w:lvl>
    <w:lvl w:ilvl="3" w:tplc="AEB8665E">
      <w:start w:val="1"/>
      <w:numFmt w:val="bullet"/>
      <w:lvlText w:val="•"/>
      <w:lvlJc w:val="left"/>
      <w:pPr>
        <w:ind w:left="2953" w:hanging="360"/>
      </w:pPr>
      <w:rPr>
        <w:rFonts w:hint="default"/>
      </w:rPr>
    </w:lvl>
    <w:lvl w:ilvl="4" w:tplc="9D82FD5C">
      <w:start w:val="1"/>
      <w:numFmt w:val="bullet"/>
      <w:lvlText w:val="•"/>
      <w:lvlJc w:val="left"/>
      <w:pPr>
        <w:ind w:left="4020" w:hanging="360"/>
      </w:pPr>
      <w:rPr>
        <w:rFonts w:hint="default"/>
      </w:rPr>
    </w:lvl>
    <w:lvl w:ilvl="5" w:tplc="3FB0BB2E">
      <w:start w:val="1"/>
      <w:numFmt w:val="bullet"/>
      <w:lvlText w:val="•"/>
      <w:lvlJc w:val="left"/>
      <w:pPr>
        <w:ind w:left="5086" w:hanging="360"/>
      </w:pPr>
      <w:rPr>
        <w:rFonts w:hint="default"/>
      </w:rPr>
    </w:lvl>
    <w:lvl w:ilvl="6" w:tplc="5BEA7BAA">
      <w:start w:val="1"/>
      <w:numFmt w:val="bullet"/>
      <w:lvlText w:val="•"/>
      <w:lvlJc w:val="left"/>
      <w:pPr>
        <w:ind w:left="6153" w:hanging="360"/>
      </w:pPr>
      <w:rPr>
        <w:rFonts w:hint="default"/>
      </w:rPr>
    </w:lvl>
    <w:lvl w:ilvl="7" w:tplc="A4887350">
      <w:start w:val="1"/>
      <w:numFmt w:val="bullet"/>
      <w:lvlText w:val="•"/>
      <w:lvlJc w:val="left"/>
      <w:pPr>
        <w:ind w:left="7220" w:hanging="360"/>
      </w:pPr>
      <w:rPr>
        <w:rFonts w:hint="default"/>
      </w:rPr>
    </w:lvl>
    <w:lvl w:ilvl="8" w:tplc="42C2844E">
      <w:start w:val="1"/>
      <w:numFmt w:val="bullet"/>
      <w:lvlText w:val="•"/>
      <w:lvlJc w:val="left"/>
      <w:pPr>
        <w:ind w:left="8286" w:hanging="360"/>
      </w:pPr>
      <w:rPr>
        <w:rFonts w:hint="default"/>
      </w:rPr>
    </w:lvl>
  </w:abstractNum>
  <w:abstractNum w:abstractNumId="9" w15:restartNumberingAfterBreak="0">
    <w:nsid w:val="5EE94DE2"/>
    <w:multiLevelType w:val="hybridMultilevel"/>
    <w:tmpl w:val="3C34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6C4AC9"/>
    <w:multiLevelType w:val="hybridMultilevel"/>
    <w:tmpl w:val="A570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9D2A52"/>
    <w:multiLevelType w:val="hybridMultilevel"/>
    <w:tmpl w:val="72ACA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A622B2"/>
    <w:multiLevelType w:val="hybridMultilevel"/>
    <w:tmpl w:val="694E5F8E"/>
    <w:lvl w:ilvl="0" w:tplc="67E2E8AA">
      <w:start w:val="1"/>
      <w:numFmt w:val="bullet"/>
      <w:lvlText w:val=""/>
      <w:lvlJc w:val="left"/>
      <w:pPr>
        <w:ind w:left="820" w:hanging="360"/>
      </w:pPr>
      <w:rPr>
        <w:rFonts w:ascii="Symbol" w:eastAsia="Symbol" w:hAnsi="Symbol" w:hint="default"/>
        <w:color w:val="221F1F"/>
        <w:sz w:val="24"/>
        <w:szCs w:val="24"/>
      </w:rPr>
    </w:lvl>
    <w:lvl w:ilvl="1" w:tplc="702A96AC">
      <w:start w:val="1"/>
      <w:numFmt w:val="bullet"/>
      <w:lvlText w:val="•"/>
      <w:lvlJc w:val="left"/>
      <w:pPr>
        <w:ind w:left="1780" w:hanging="360"/>
      </w:pPr>
      <w:rPr>
        <w:rFonts w:hint="default"/>
      </w:rPr>
    </w:lvl>
    <w:lvl w:ilvl="2" w:tplc="EC4836D8">
      <w:start w:val="1"/>
      <w:numFmt w:val="bullet"/>
      <w:lvlText w:val="•"/>
      <w:lvlJc w:val="left"/>
      <w:pPr>
        <w:ind w:left="2740" w:hanging="360"/>
      </w:pPr>
      <w:rPr>
        <w:rFonts w:hint="default"/>
      </w:rPr>
    </w:lvl>
    <w:lvl w:ilvl="3" w:tplc="4B264ACA">
      <w:start w:val="1"/>
      <w:numFmt w:val="bullet"/>
      <w:lvlText w:val="•"/>
      <w:lvlJc w:val="left"/>
      <w:pPr>
        <w:ind w:left="3700" w:hanging="360"/>
      </w:pPr>
      <w:rPr>
        <w:rFonts w:hint="default"/>
      </w:rPr>
    </w:lvl>
    <w:lvl w:ilvl="4" w:tplc="765E5E8A">
      <w:start w:val="1"/>
      <w:numFmt w:val="bullet"/>
      <w:lvlText w:val="•"/>
      <w:lvlJc w:val="left"/>
      <w:pPr>
        <w:ind w:left="4660" w:hanging="360"/>
      </w:pPr>
      <w:rPr>
        <w:rFonts w:hint="default"/>
      </w:rPr>
    </w:lvl>
    <w:lvl w:ilvl="5" w:tplc="28442678">
      <w:start w:val="1"/>
      <w:numFmt w:val="bullet"/>
      <w:lvlText w:val="•"/>
      <w:lvlJc w:val="left"/>
      <w:pPr>
        <w:ind w:left="5620" w:hanging="360"/>
      </w:pPr>
      <w:rPr>
        <w:rFonts w:hint="default"/>
      </w:rPr>
    </w:lvl>
    <w:lvl w:ilvl="6" w:tplc="30627660">
      <w:start w:val="1"/>
      <w:numFmt w:val="bullet"/>
      <w:lvlText w:val="•"/>
      <w:lvlJc w:val="left"/>
      <w:pPr>
        <w:ind w:left="6580" w:hanging="360"/>
      </w:pPr>
      <w:rPr>
        <w:rFonts w:hint="default"/>
      </w:rPr>
    </w:lvl>
    <w:lvl w:ilvl="7" w:tplc="D4F20526">
      <w:start w:val="1"/>
      <w:numFmt w:val="bullet"/>
      <w:lvlText w:val="•"/>
      <w:lvlJc w:val="left"/>
      <w:pPr>
        <w:ind w:left="7540" w:hanging="360"/>
      </w:pPr>
      <w:rPr>
        <w:rFonts w:hint="default"/>
      </w:rPr>
    </w:lvl>
    <w:lvl w:ilvl="8" w:tplc="F65E356E">
      <w:start w:val="1"/>
      <w:numFmt w:val="bullet"/>
      <w:lvlText w:val="•"/>
      <w:lvlJc w:val="left"/>
      <w:pPr>
        <w:ind w:left="8500" w:hanging="360"/>
      </w:pPr>
      <w:rPr>
        <w:rFonts w:hint="default"/>
      </w:rPr>
    </w:lvl>
  </w:abstractNum>
  <w:abstractNum w:abstractNumId="13" w15:restartNumberingAfterBreak="0">
    <w:nsid w:val="6FAE480F"/>
    <w:multiLevelType w:val="hybridMultilevel"/>
    <w:tmpl w:val="57803E5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F43A6B"/>
    <w:multiLevelType w:val="multilevel"/>
    <w:tmpl w:val="5B122426"/>
    <w:lvl w:ilvl="0">
      <w:start w:val="2"/>
      <w:numFmt w:val="decimal"/>
      <w:lvlText w:val="%1"/>
      <w:lvlJc w:val="left"/>
      <w:pPr>
        <w:ind w:left="215" w:hanging="123"/>
      </w:pPr>
      <w:rPr>
        <w:rFonts w:ascii="Times New Roman" w:eastAsia="Times New Roman" w:hAnsi="Times New Roman" w:hint="default"/>
        <w:b/>
        <w:bCs/>
        <w:color w:val="0000FF"/>
        <w:sz w:val="16"/>
        <w:szCs w:val="16"/>
      </w:rPr>
    </w:lvl>
    <w:lvl w:ilvl="1">
      <w:start w:val="1"/>
      <w:numFmt w:val="decimal"/>
      <w:lvlText w:val="%1.%2"/>
      <w:lvlJc w:val="left"/>
      <w:pPr>
        <w:ind w:left="342" w:hanging="242"/>
      </w:pPr>
      <w:rPr>
        <w:rFonts w:ascii="Times New Roman" w:eastAsia="Times New Roman" w:hAnsi="Times New Roman" w:hint="default"/>
        <w:color w:val="0000FF"/>
        <w:sz w:val="16"/>
        <w:szCs w:val="16"/>
      </w:rPr>
    </w:lvl>
    <w:lvl w:ilvl="2">
      <w:start w:val="1"/>
      <w:numFmt w:val="bullet"/>
      <w:lvlText w:val="•"/>
      <w:lvlJc w:val="left"/>
      <w:pPr>
        <w:ind w:left="340" w:hanging="242"/>
      </w:pPr>
      <w:rPr>
        <w:rFonts w:hint="default"/>
      </w:rPr>
    </w:lvl>
    <w:lvl w:ilvl="3">
      <w:start w:val="1"/>
      <w:numFmt w:val="bullet"/>
      <w:lvlText w:val="•"/>
      <w:lvlJc w:val="left"/>
      <w:pPr>
        <w:ind w:left="342" w:hanging="242"/>
      </w:pPr>
      <w:rPr>
        <w:rFonts w:hint="default"/>
      </w:rPr>
    </w:lvl>
    <w:lvl w:ilvl="4">
      <w:start w:val="1"/>
      <w:numFmt w:val="bullet"/>
      <w:lvlText w:val="•"/>
      <w:lvlJc w:val="left"/>
      <w:pPr>
        <w:ind w:left="421" w:hanging="242"/>
      </w:pPr>
      <w:rPr>
        <w:rFonts w:hint="default"/>
      </w:rPr>
    </w:lvl>
    <w:lvl w:ilvl="5">
      <w:start w:val="1"/>
      <w:numFmt w:val="bullet"/>
      <w:lvlText w:val="•"/>
      <w:lvlJc w:val="left"/>
      <w:pPr>
        <w:ind w:left="234" w:hanging="242"/>
      </w:pPr>
      <w:rPr>
        <w:rFonts w:hint="default"/>
      </w:rPr>
    </w:lvl>
    <w:lvl w:ilvl="6">
      <w:start w:val="1"/>
      <w:numFmt w:val="bullet"/>
      <w:lvlText w:val="•"/>
      <w:lvlJc w:val="left"/>
      <w:pPr>
        <w:ind w:left="47" w:hanging="242"/>
      </w:pPr>
      <w:rPr>
        <w:rFonts w:hint="default"/>
      </w:rPr>
    </w:lvl>
    <w:lvl w:ilvl="7">
      <w:start w:val="1"/>
      <w:numFmt w:val="bullet"/>
      <w:lvlText w:val="•"/>
      <w:lvlJc w:val="left"/>
      <w:pPr>
        <w:ind w:left="-140" w:hanging="242"/>
      </w:pPr>
      <w:rPr>
        <w:rFonts w:hint="default"/>
      </w:rPr>
    </w:lvl>
    <w:lvl w:ilvl="8">
      <w:start w:val="1"/>
      <w:numFmt w:val="bullet"/>
      <w:lvlText w:val="•"/>
      <w:lvlJc w:val="left"/>
      <w:pPr>
        <w:ind w:left="-327" w:hanging="242"/>
      </w:pPr>
      <w:rPr>
        <w:rFonts w:hint="default"/>
      </w:rPr>
    </w:lvl>
  </w:abstractNum>
  <w:abstractNum w:abstractNumId="15" w15:restartNumberingAfterBreak="0">
    <w:nsid w:val="76973F7D"/>
    <w:multiLevelType w:val="hybridMultilevel"/>
    <w:tmpl w:val="AEF4767C"/>
    <w:lvl w:ilvl="0" w:tplc="0EE264D4">
      <w:start w:val="1"/>
      <w:numFmt w:val="decimal"/>
      <w:lvlText w:val="%1."/>
      <w:lvlJc w:val="left"/>
      <w:pPr>
        <w:ind w:left="820" w:hanging="360"/>
      </w:pPr>
      <w:rPr>
        <w:rFonts w:ascii="Times New Roman" w:eastAsia="Times New Roman" w:hAnsi="Times New Roman" w:hint="default"/>
        <w:sz w:val="24"/>
        <w:szCs w:val="24"/>
      </w:rPr>
    </w:lvl>
    <w:lvl w:ilvl="1" w:tplc="A608104A">
      <w:start w:val="1"/>
      <w:numFmt w:val="bullet"/>
      <w:lvlText w:val=""/>
      <w:lvlJc w:val="left"/>
      <w:pPr>
        <w:ind w:left="1540" w:hanging="360"/>
      </w:pPr>
      <w:rPr>
        <w:rFonts w:ascii="Symbol" w:eastAsia="Symbol" w:hAnsi="Symbol" w:hint="default"/>
        <w:sz w:val="24"/>
        <w:szCs w:val="24"/>
      </w:rPr>
    </w:lvl>
    <w:lvl w:ilvl="2" w:tplc="3C2CB5D6">
      <w:start w:val="1"/>
      <w:numFmt w:val="bullet"/>
      <w:lvlText w:val="•"/>
      <w:lvlJc w:val="left"/>
      <w:pPr>
        <w:ind w:left="2527" w:hanging="360"/>
      </w:pPr>
      <w:rPr>
        <w:rFonts w:hint="default"/>
      </w:rPr>
    </w:lvl>
    <w:lvl w:ilvl="3" w:tplc="5A90C28A">
      <w:start w:val="1"/>
      <w:numFmt w:val="bullet"/>
      <w:lvlText w:val="•"/>
      <w:lvlJc w:val="left"/>
      <w:pPr>
        <w:ind w:left="3513" w:hanging="360"/>
      </w:pPr>
      <w:rPr>
        <w:rFonts w:hint="default"/>
      </w:rPr>
    </w:lvl>
    <w:lvl w:ilvl="4" w:tplc="B47C69BA">
      <w:start w:val="1"/>
      <w:numFmt w:val="bullet"/>
      <w:lvlText w:val="•"/>
      <w:lvlJc w:val="left"/>
      <w:pPr>
        <w:ind w:left="4500" w:hanging="360"/>
      </w:pPr>
      <w:rPr>
        <w:rFonts w:hint="default"/>
      </w:rPr>
    </w:lvl>
    <w:lvl w:ilvl="5" w:tplc="8BBE6014">
      <w:start w:val="1"/>
      <w:numFmt w:val="bullet"/>
      <w:lvlText w:val="•"/>
      <w:lvlJc w:val="left"/>
      <w:pPr>
        <w:ind w:left="5486" w:hanging="360"/>
      </w:pPr>
      <w:rPr>
        <w:rFonts w:hint="default"/>
      </w:rPr>
    </w:lvl>
    <w:lvl w:ilvl="6" w:tplc="7BD416F6">
      <w:start w:val="1"/>
      <w:numFmt w:val="bullet"/>
      <w:lvlText w:val="•"/>
      <w:lvlJc w:val="left"/>
      <w:pPr>
        <w:ind w:left="6473" w:hanging="360"/>
      </w:pPr>
      <w:rPr>
        <w:rFonts w:hint="default"/>
      </w:rPr>
    </w:lvl>
    <w:lvl w:ilvl="7" w:tplc="5D16A8AE">
      <w:start w:val="1"/>
      <w:numFmt w:val="bullet"/>
      <w:lvlText w:val="•"/>
      <w:lvlJc w:val="left"/>
      <w:pPr>
        <w:ind w:left="7460" w:hanging="360"/>
      </w:pPr>
      <w:rPr>
        <w:rFonts w:hint="default"/>
      </w:rPr>
    </w:lvl>
    <w:lvl w:ilvl="8" w:tplc="CBF65B16">
      <w:start w:val="1"/>
      <w:numFmt w:val="bullet"/>
      <w:lvlText w:val="•"/>
      <w:lvlJc w:val="left"/>
      <w:pPr>
        <w:ind w:left="8446" w:hanging="360"/>
      </w:pPr>
      <w:rPr>
        <w:rFonts w:hint="default"/>
      </w:rPr>
    </w:lvl>
  </w:abstractNum>
  <w:abstractNum w:abstractNumId="16" w15:restartNumberingAfterBreak="0">
    <w:nsid w:val="77FA7AD3"/>
    <w:multiLevelType w:val="hybridMultilevel"/>
    <w:tmpl w:val="91E8EA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7E567927"/>
    <w:multiLevelType w:val="hybridMultilevel"/>
    <w:tmpl w:val="3C84DE3E"/>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16cid:durableId="804008881">
    <w:abstractNumId w:val="4"/>
  </w:num>
  <w:num w:numId="2" w16cid:durableId="2079397965">
    <w:abstractNumId w:val="8"/>
  </w:num>
  <w:num w:numId="3" w16cid:durableId="1951736391">
    <w:abstractNumId w:val="5"/>
  </w:num>
  <w:num w:numId="4" w16cid:durableId="327297150">
    <w:abstractNumId w:val="2"/>
  </w:num>
  <w:num w:numId="5" w16cid:durableId="1350571893">
    <w:abstractNumId w:val="14"/>
  </w:num>
  <w:num w:numId="6" w16cid:durableId="1323894340">
    <w:abstractNumId w:val="15"/>
  </w:num>
  <w:num w:numId="7" w16cid:durableId="298657365">
    <w:abstractNumId w:val="12"/>
  </w:num>
  <w:num w:numId="8" w16cid:durableId="315375105">
    <w:abstractNumId w:val="0"/>
  </w:num>
  <w:num w:numId="9" w16cid:durableId="745569492">
    <w:abstractNumId w:val="3"/>
  </w:num>
  <w:num w:numId="10" w16cid:durableId="227808435">
    <w:abstractNumId w:val="16"/>
  </w:num>
  <w:num w:numId="11" w16cid:durableId="1934582800">
    <w:abstractNumId w:val="17"/>
  </w:num>
  <w:num w:numId="12" w16cid:durableId="725108371">
    <w:abstractNumId w:val="10"/>
  </w:num>
  <w:num w:numId="13" w16cid:durableId="947083452">
    <w:abstractNumId w:val="7"/>
  </w:num>
  <w:num w:numId="14" w16cid:durableId="2013682819">
    <w:abstractNumId w:val="11"/>
  </w:num>
  <w:num w:numId="15" w16cid:durableId="533155628">
    <w:abstractNumId w:val="9"/>
  </w:num>
  <w:num w:numId="16" w16cid:durableId="1180201870">
    <w:abstractNumId w:val="13"/>
  </w:num>
  <w:num w:numId="17" w16cid:durableId="1295136969">
    <w:abstractNumId w:val="1"/>
  </w:num>
  <w:num w:numId="18" w16cid:durableId="21250760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movePersonalInformation/>
  <w:removeDateAndTime/>
  <w:revisionView w:inkAnnotations="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A2A"/>
    <w:rsid w:val="00014FA1"/>
    <w:rsid w:val="00031D35"/>
    <w:rsid w:val="00033C87"/>
    <w:rsid w:val="00037C19"/>
    <w:rsid w:val="0007404E"/>
    <w:rsid w:val="00081E6F"/>
    <w:rsid w:val="0008710A"/>
    <w:rsid w:val="00094D21"/>
    <w:rsid w:val="000A4254"/>
    <w:rsid w:val="000B0F13"/>
    <w:rsid w:val="000D22B9"/>
    <w:rsid w:val="000D4A2A"/>
    <w:rsid w:val="000E5703"/>
    <w:rsid w:val="000E6B2C"/>
    <w:rsid w:val="000F4AF8"/>
    <w:rsid w:val="00100478"/>
    <w:rsid w:val="00101D2C"/>
    <w:rsid w:val="00102E27"/>
    <w:rsid w:val="00107E26"/>
    <w:rsid w:val="00115AAA"/>
    <w:rsid w:val="001315A2"/>
    <w:rsid w:val="0013753F"/>
    <w:rsid w:val="0015320B"/>
    <w:rsid w:val="00170E1E"/>
    <w:rsid w:val="00187DD8"/>
    <w:rsid w:val="001B7F90"/>
    <w:rsid w:val="001D094A"/>
    <w:rsid w:val="001D1F62"/>
    <w:rsid w:val="001D3AC8"/>
    <w:rsid w:val="001E374B"/>
    <w:rsid w:val="001E4306"/>
    <w:rsid w:val="002001DF"/>
    <w:rsid w:val="00250AD4"/>
    <w:rsid w:val="00263DC2"/>
    <w:rsid w:val="002876B9"/>
    <w:rsid w:val="002B2AE1"/>
    <w:rsid w:val="002B5327"/>
    <w:rsid w:val="002F6D70"/>
    <w:rsid w:val="00307E3D"/>
    <w:rsid w:val="00323233"/>
    <w:rsid w:val="00334EEC"/>
    <w:rsid w:val="00341544"/>
    <w:rsid w:val="00356EEB"/>
    <w:rsid w:val="00363704"/>
    <w:rsid w:val="00364598"/>
    <w:rsid w:val="00367946"/>
    <w:rsid w:val="00391D09"/>
    <w:rsid w:val="00397CDB"/>
    <w:rsid w:val="003A45D6"/>
    <w:rsid w:val="003A4D17"/>
    <w:rsid w:val="003B0942"/>
    <w:rsid w:val="003B311F"/>
    <w:rsid w:val="003C4DD5"/>
    <w:rsid w:val="003C7341"/>
    <w:rsid w:val="003C746C"/>
    <w:rsid w:val="003D214D"/>
    <w:rsid w:val="00400159"/>
    <w:rsid w:val="00410676"/>
    <w:rsid w:val="00443C6A"/>
    <w:rsid w:val="00445C5C"/>
    <w:rsid w:val="0045280C"/>
    <w:rsid w:val="00454A83"/>
    <w:rsid w:val="00473EB9"/>
    <w:rsid w:val="00484F1E"/>
    <w:rsid w:val="00492510"/>
    <w:rsid w:val="004A1F75"/>
    <w:rsid w:val="004C02C0"/>
    <w:rsid w:val="004C08A2"/>
    <w:rsid w:val="004D466C"/>
    <w:rsid w:val="004E451B"/>
    <w:rsid w:val="00504A19"/>
    <w:rsid w:val="005115A1"/>
    <w:rsid w:val="00515665"/>
    <w:rsid w:val="005262BD"/>
    <w:rsid w:val="0053052D"/>
    <w:rsid w:val="00535128"/>
    <w:rsid w:val="00543187"/>
    <w:rsid w:val="005470FC"/>
    <w:rsid w:val="00554A35"/>
    <w:rsid w:val="0055784C"/>
    <w:rsid w:val="005972D2"/>
    <w:rsid w:val="005A18F6"/>
    <w:rsid w:val="005B37FC"/>
    <w:rsid w:val="005E2DAA"/>
    <w:rsid w:val="005E3D89"/>
    <w:rsid w:val="005E4DE8"/>
    <w:rsid w:val="005E6C19"/>
    <w:rsid w:val="005E6C6C"/>
    <w:rsid w:val="00624394"/>
    <w:rsid w:val="006456B0"/>
    <w:rsid w:val="006467B1"/>
    <w:rsid w:val="00653105"/>
    <w:rsid w:val="00656A9E"/>
    <w:rsid w:val="00672584"/>
    <w:rsid w:val="006962F5"/>
    <w:rsid w:val="006A0340"/>
    <w:rsid w:val="006A58E4"/>
    <w:rsid w:val="006B5386"/>
    <w:rsid w:val="006B7AEC"/>
    <w:rsid w:val="006C4C2C"/>
    <w:rsid w:val="006D1132"/>
    <w:rsid w:val="006D4D2A"/>
    <w:rsid w:val="006D7FCB"/>
    <w:rsid w:val="006E29B9"/>
    <w:rsid w:val="006E2D42"/>
    <w:rsid w:val="006E704D"/>
    <w:rsid w:val="00734C96"/>
    <w:rsid w:val="0077134D"/>
    <w:rsid w:val="007730BE"/>
    <w:rsid w:val="007757E1"/>
    <w:rsid w:val="007D192D"/>
    <w:rsid w:val="007D4221"/>
    <w:rsid w:val="007D531B"/>
    <w:rsid w:val="007F31E6"/>
    <w:rsid w:val="00806466"/>
    <w:rsid w:val="00815D6F"/>
    <w:rsid w:val="00817B5A"/>
    <w:rsid w:val="00831221"/>
    <w:rsid w:val="008449F8"/>
    <w:rsid w:val="00844CD3"/>
    <w:rsid w:val="00861B22"/>
    <w:rsid w:val="00866EB7"/>
    <w:rsid w:val="00873185"/>
    <w:rsid w:val="008820EF"/>
    <w:rsid w:val="008A44E0"/>
    <w:rsid w:val="008B1CD5"/>
    <w:rsid w:val="008B32C6"/>
    <w:rsid w:val="008B3CB5"/>
    <w:rsid w:val="008B641E"/>
    <w:rsid w:val="008F26E7"/>
    <w:rsid w:val="008F4C7A"/>
    <w:rsid w:val="0090312C"/>
    <w:rsid w:val="0090329D"/>
    <w:rsid w:val="00906768"/>
    <w:rsid w:val="009077C5"/>
    <w:rsid w:val="0091268F"/>
    <w:rsid w:val="00932A85"/>
    <w:rsid w:val="00947B56"/>
    <w:rsid w:val="00960DDF"/>
    <w:rsid w:val="00977619"/>
    <w:rsid w:val="009831CF"/>
    <w:rsid w:val="00985EAC"/>
    <w:rsid w:val="009C6F0E"/>
    <w:rsid w:val="009D0BC5"/>
    <w:rsid w:val="00A01C2F"/>
    <w:rsid w:val="00A05708"/>
    <w:rsid w:val="00A34C9F"/>
    <w:rsid w:val="00A46F3D"/>
    <w:rsid w:val="00A47468"/>
    <w:rsid w:val="00A93395"/>
    <w:rsid w:val="00AB26A2"/>
    <w:rsid w:val="00AB38A3"/>
    <w:rsid w:val="00AC44F1"/>
    <w:rsid w:val="00AD0FCB"/>
    <w:rsid w:val="00AF2DE2"/>
    <w:rsid w:val="00AF3C06"/>
    <w:rsid w:val="00B10CC3"/>
    <w:rsid w:val="00B11E16"/>
    <w:rsid w:val="00B15347"/>
    <w:rsid w:val="00B272D8"/>
    <w:rsid w:val="00B3642F"/>
    <w:rsid w:val="00B36949"/>
    <w:rsid w:val="00B4495C"/>
    <w:rsid w:val="00B46BAD"/>
    <w:rsid w:val="00B5178E"/>
    <w:rsid w:val="00B61814"/>
    <w:rsid w:val="00B70F87"/>
    <w:rsid w:val="00B72FA8"/>
    <w:rsid w:val="00B7327E"/>
    <w:rsid w:val="00B82262"/>
    <w:rsid w:val="00BB00CE"/>
    <w:rsid w:val="00BB28D5"/>
    <w:rsid w:val="00BD0A20"/>
    <w:rsid w:val="00BD3C29"/>
    <w:rsid w:val="00C04344"/>
    <w:rsid w:val="00C17548"/>
    <w:rsid w:val="00C305E8"/>
    <w:rsid w:val="00C30C5A"/>
    <w:rsid w:val="00C3336F"/>
    <w:rsid w:val="00C55071"/>
    <w:rsid w:val="00C60AB5"/>
    <w:rsid w:val="00C63E83"/>
    <w:rsid w:val="00C75F0B"/>
    <w:rsid w:val="00C849B3"/>
    <w:rsid w:val="00C87CF5"/>
    <w:rsid w:val="00C97F95"/>
    <w:rsid w:val="00CB1896"/>
    <w:rsid w:val="00CB1A36"/>
    <w:rsid w:val="00CC3CE4"/>
    <w:rsid w:val="00CC6FDF"/>
    <w:rsid w:val="00CD13F7"/>
    <w:rsid w:val="00CD74B9"/>
    <w:rsid w:val="00CE7E20"/>
    <w:rsid w:val="00CF589D"/>
    <w:rsid w:val="00D1006E"/>
    <w:rsid w:val="00D10470"/>
    <w:rsid w:val="00D724D0"/>
    <w:rsid w:val="00D85C51"/>
    <w:rsid w:val="00DC03E1"/>
    <w:rsid w:val="00DD258D"/>
    <w:rsid w:val="00DD6AF3"/>
    <w:rsid w:val="00DE4071"/>
    <w:rsid w:val="00DF272F"/>
    <w:rsid w:val="00E040EB"/>
    <w:rsid w:val="00E11F6E"/>
    <w:rsid w:val="00E33AA3"/>
    <w:rsid w:val="00E536A1"/>
    <w:rsid w:val="00E75D9B"/>
    <w:rsid w:val="00EA0DB0"/>
    <w:rsid w:val="00EA3D7C"/>
    <w:rsid w:val="00EA410B"/>
    <w:rsid w:val="00EB2A62"/>
    <w:rsid w:val="00EC1018"/>
    <w:rsid w:val="00EC4931"/>
    <w:rsid w:val="00ED4CAC"/>
    <w:rsid w:val="00EF767E"/>
    <w:rsid w:val="00F1222F"/>
    <w:rsid w:val="00F342C5"/>
    <w:rsid w:val="00F427FF"/>
    <w:rsid w:val="00F576CA"/>
    <w:rsid w:val="00F61F1B"/>
    <w:rsid w:val="00F73F28"/>
    <w:rsid w:val="00F95A38"/>
    <w:rsid w:val="00FA3F3D"/>
    <w:rsid w:val="00FB2068"/>
    <w:rsid w:val="00FB6EB6"/>
    <w:rsid w:val="00FC128F"/>
    <w:rsid w:val="00FD122F"/>
    <w:rsid w:val="00FD6FE7"/>
    <w:rsid w:val="00FF2D6E"/>
    <w:rsid w:val="00FF2E92"/>
    <w:rsid w:val="00FF6445"/>
    <w:rsid w:val="1116E0A4"/>
    <w:rsid w:val="12C1F39E"/>
    <w:rsid w:val="160DCF99"/>
    <w:rsid w:val="169F444C"/>
    <w:rsid w:val="1F65657B"/>
    <w:rsid w:val="2B1E9F40"/>
    <w:rsid w:val="34044C95"/>
    <w:rsid w:val="360BF761"/>
    <w:rsid w:val="3641C7FC"/>
    <w:rsid w:val="3913CB02"/>
    <w:rsid w:val="3A52A0A3"/>
    <w:rsid w:val="3B5F8961"/>
    <w:rsid w:val="3CA85E60"/>
    <w:rsid w:val="3CB41D7C"/>
    <w:rsid w:val="3ECE3319"/>
    <w:rsid w:val="42673E09"/>
    <w:rsid w:val="459E8E52"/>
    <w:rsid w:val="46E247BF"/>
    <w:rsid w:val="4726A736"/>
    <w:rsid w:val="4926EFD7"/>
    <w:rsid w:val="4A909B2E"/>
    <w:rsid w:val="4B41CC33"/>
    <w:rsid w:val="4DBA266D"/>
    <w:rsid w:val="55BCF01B"/>
    <w:rsid w:val="5D402C38"/>
    <w:rsid w:val="65654D59"/>
    <w:rsid w:val="67EA58D9"/>
    <w:rsid w:val="6BD1F48F"/>
    <w:rsid w:val="754C0B29"/>
    <w:rsid w:val="7CC540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4A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54A83"/>
    <w:rPr>
      <w:sz w:val="16"/>
      <w:szCs w:val="16"/>
    </w:rPr>
  </w:style>
  <w:style w:type="paragraph" w:styleId="CommentText">
    <w:name w:val="annotation text"/>
    <w:basedOn w:val="Normal"/>
    <w:link w:val="CommentTextChar"/>
    <w:uiPriority w:val="99"/>
    <w:semiHidden/>
    <w:unhideWhenUsed/>
    <w:rsid w:val="00454A83"/>
    <w:rPr>
      <w:sz w:val="20"/>
      <w:szCs w:val="20"/>
    </w:rPr>
  </w:style>
  <w:style w:type="character" w:customStyle="1" w:styleId="CommentTextChar">
    <w:name w:val="Comment Text Char"/>
    <w:basedOn w:val="DefaultParagraphFont"/>
    <w:link w:val="CommentText"/>
    <w:uiPriority w:val="99"/>
    <w:semiHidden/>
    <w:rsid w:val="00454A83"/>
    <w:rPr>
      <w:sz w:val="20"/>
      <w:szCs w:val="20"/>
    </w:rPr>
  </w:style>
  <w:style w:type="paragraph" w:styleId="CommentSubject">
    <w:name w:val="annotation subject"/>
    <w:basedOn w:val="CommentText"/>
    <w:next w:val="CommentText"/>
    <w:link w:val="CommentSubjectChar"/>
    <w:uiPriority w:val="99"/>
    <w:semiHidden/>
    <w:unhideWhenUsed/>
    <w:rsid w:val="00454A83"/>
    <w:rPr>
      <w:b/>
      <w:bCs/>
    </w:rPr>
  </w:style>
  <w:style w:type="character" w:customStyle="1" w:styleId="CommentSubjectChar">
    <w:name w:val="Comment Subject Char"/>
    <w:basedOn w:val="CommentTextChar"/>
    <w:link w:val="CommentSubject"/>
    <w:uiPriority w:val="99"/>
    <w:semiHidden/>
    <w:rsid w:val="00454A83"/>
    <w:rPr>
      <w:b/>
      <w:bCs/>
      <w:sz w:val="20"/>
      <w:szCs w:val="20"/>
    </w:rPr>
  </w:style>
  <w:style w:type="paragraph" w:styleId="BalloonText">
    <w:name w:val="Balloon Text"/>
    <w:basedOn w:val="Normal"/>
    <w:link w:val="BalloonTextChar"/>
    <w:uiPriority w:val="99"/>
    <w:semiHidden/>
    <w:unhideWhenUsed/>
    <w:rsid w:val="00454A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3"/>
    <w:rPr>
      <w:rFonts w:ascii="Segoe UI" w:hAnsi="Segoe UI" w:cs="Segoe UI"/>
      <w:sz w:val="18"/>
      <w:szCs w:val="18"/>
    </w:rPr>
  </w:style>
  <w:style w:type="paragraph" w:styleId="Revision">
    <w:name w:val="Revision"/>
    <w:hidden/>
    <w:uiPriority w:val="99"/>
    <w:semiHidden/>
    <w:rsid w:val="0055784C"/>
    <w:pPr>
      <w:widowControl/>
    </w:pPr>
  </w:style>
  <w:style w:type="character" w:styleId="Hyperlink">
    <w:name w:val="Hyperlink"/>
    <w:basedOn w:val="DefaultParagraphFont"/>
    <w:uiPriority w:val="99"/>
    <w:unhideWhenUsed/>
    <w:rsid w:val="00AC44F1"/>
    <w:rPr>
      <w:color w:val="0000FF" w:themeColor="hyperlink"/>
      <w:u w:val="single"/>
    </w:rPr>
  </w:style>
  <w:style w:type="character" w:styleId="UnresolvedMention">
    <w:name w:val="Unresolved Mention"/>
    <w:basedOn w:val="DefaultParagraphFont"/>
    <w:uiPriority w:val="99"/>
    <w:semiHidden/>
    <w:unhideWhenUsed/>
    <w:rsid w:val="00FA3F3D"/>
    <w:rPr>
      <w:color w:val="605E5C"/>
      <w:shd w:val="clear" w:color="auto" w:fill="E1DFDD"/>
    </w:rPr>
  </w:style>
  <w:style w:type="table" w:styleId="TableGrid">
    <w:name w:val="Table Grid"/>
    <w:basedOn w:val="TableNormal"/>
    <w:uiPriority w:val="59"/>
    <w:rsid w:val="00C97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DE2"/>
    <w:pPr>
      <w:tabs>
        <w:tab w:val="center" w:pos="4680"/>
        <w:tab w:val="right" w:pos="9360"/>
      </w:tabs>
    </w:pPr>
  </w:style>
  <w:style w:type="character" w:customStyle="1" w:styleId="HeaderChar">
    <w:name w:val="Header Char"/>
    <w:basedOn w:val="DefaultParagraphFont"/>
    <w:link w:val="Header"/>
    <w:uiPriority w:val="99"/>
    <w:rsid w:val="00AF2DE2"/>
  </w:style>
  <w:style w:type="paragraph" w:styleId="Footer">
    <w:name w:val="footer"/>
    <w:basedOn w:val="Normal"/>
    <w:link w:val="FooterChar"/>
    <w:uiPriority w:val="99"/>
    <w:unhideWhenUsed/>
    <w:rsid w:val="00AF2DE2"/>
    <w:pPr>
      <w:tabs>
        <w:tab w:val="center" w:pos="4680"/>
        <w:tab w:val="right" w:pos="9360"/>
      </w:tabs>
    </w:pPr>
  </w:style>
  <w:style w:type="character" w:customStyle="1" w:styleId="FooterChar">
    <w:name w:val="Footer Char"/>
    <w:basedOn w:val="DefaultParagraphFont"/>
    <w:link w:val="Footer"/>
    <w:uiPriority w:val="99"/>
    <w:rsid w:val="00AF2DE2"/>
  </w:style>
  <w:style w:type="character" w:customStyle="1" w:styleId="normaltextrun">
    <w:name w:val="normaltextrun"/>
    <w:basedOn w:val="DefaultParagraphFont"/>
    <w:rsid w:val="006E2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1976</Words>
  <Characters>11269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2025-09-16T12:35:00Z</dcterms:created>
  <dcterms:modified xsi:type="dcterms:W3CDTF">2025-09-16T12:35:00Z</dcterms:modified>
</cp:coreProperties>
</file>